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064F" w14:textId="77777777" w:rsidR="00D36154" w:rsidRPr="00734E6A" w:rsidRDefault="00897279" w:rsidP="00E62D08">
      <w:pPr>
        <w:rPr>
          <w:b/>
          <w:sz w:val="24"/>
          <w:szCs w:val="24"/>
          <w:u w:val="single"/>
        </w:rPr>
      </w:pPr>
      <w:r>
        <w:rPr>
          <w:b/>
          <w:sz w:val="24"/>
          <w:szCs w:val="24"/>
          <w:u w:val="single"/>
        </w:rPr>
        <w:t>SPECIFIKACE K</w:t>
      </w:r>
      <w:r w:rsidR="0085370A">
        <w:rPr>
          <w:b/>
          <w:sz w:val="24"/>
          <w:szCs w:val="24"/>
          <w:u w:val="single"/>
        </w:rPr>
        <w:t xml:space="preserve"> POJIŠTĚNÍ </w:t>
      </w:r>
      <w:r w:rsidR="00D36154" w:rsidRPr="00734E6A">
        <w:rPr>
          <w:b/>
          <w:sz w:val="24"/>
          <w:szCs w:val="24"/>
          <w:u w:val="single"/>
        </w:rPr>
        <w:t>ODPOVĚDNOST</w:t>
      </w:r>
      <w:r w:rsidR="0085370A">
        <w:rPr>
          <w:b/>
          <w:sz w:val="24"/>
          <w:szCs w:val="24"/>
          <w:u w:val="single"/>
        </w:rPr>
        <w:t>I</w:t>
      </w:r>
      <w:r w:rsidR="00734E6A">
        <w:rPr>
          <w:b/>
          <w:sz w:val="24"/>
          <w:szCs w:val="24"/>
          <w:u w:val="single"/>
        </w:rPr>
        <w:t xml:space="preserve"> ZA ÚJMY</w:t>
      </w:r>
    </w:p>
    <w:p w14:paraId="09D4E0F1" w14:textId="77777777" w:rsidR="00E62D08" w:rsidRDefault="00CB32E0" w:rsidP="00012A45">
      <w:pPr>
        <w:jc w:val="both"/>
        <w:rPr>
          <w:sz w:val="16"/>
          <w:szCs w:val="16"/>
        </w:rPr>
      </w:pPr>
      <w:r>
        <w:rPr>
          <w:sz w:val="16"/>
          <w:szCs w:val="16"/>
        </w:rPr>
        <w:t>P</w:t>
      </w:r>
      <w:r w:rsidR="00935CBD">
        <w:rPr>
          <w:sz w:val="16"/>
          <w:szCs w:val="16"/>
        </w:rPr>
        <w:t xml:space="preserve">ojištění odpovědnosti </w:t>
      </w:r>
      <w:r>
        <w:rPr>
          <w:sz w:val="16"/>
          <w:szCs w:val="16"/>
        </w:rPr>
        <w:t xml:space="preserve">se vztahuje na </w:t>
      </w:r>
      <w:r w:rsidR="00935CBD">
        <w:rPr>
          <w:sz w:val="16"/>
          <w:szCs w:val="16"/>
        </w:rPr>
        <w:t xml:space="preserve">povinnost </w:t>
      </w:r>
      <w:r>
        <w:rPr>
          <w:sz w:val="16"/>
          <w:szCs w:val="16"/>
        </w:rPr>
        <w:t xml:space="preserve">pojištěného </w:t>
      </w:r>
      <w:r w:rsidR="00935CBD">
        <w:rPr>
          <w:sz w:val="16"/>
          <w:szCs w:val="16"/>
        </w:rPr>
        <w:t xml:space="preserve">k náhradě újmy nebo škody </w:t>
      </w:r>
      <w:r w:rsidR="00E62D08" w:rsidRPr="00A302E8">
        <w:rPr>
          <w:sz w:val="16"/>
          <w:szCs w:val="16"/>
        </w:rPr>
        <w:t>způsoben</w:t>
      </w:r>
      <w:r w:rsidR="00935CBD">
        <w:rPr>
          <w:sz w:val="16"/>
          <w:szCs w:val="16"/>
        </w:rPr>
        <w:t>é</w:t>
      </w:r>
      <w:r w:rsidR="00E62D08" w:rsidRPr="00A302E8">
        <w:rPr>
          <w:sz w:val="16"/>
          <w:szCs w:val="16"/>
        </w:rPr>
        <w:t xml:space="preserve"> jinému v souvislosti s</w:t>
      </w:r>
      <w:r w:rsidR="00935CBD">
        <w:rPr>
          <w:sz w:val="16"/>
          <w:szCs w:val="16"/>
        </w:rPr>
        <w:t> </w:t>
      </w:r>
      <w:r w:rsidR="00E62D08" w:rsidRPr="00A302E8">
        <w:rPr>
          <w:sz w:val="16"/>
          <w:szCs w:val="16"/>
        </w:rPr>
        <w:t>činností</w:t>
      </w:r>
      <w:r w:rsidR="00935CBD">
        <w:rPr>
          <w:sz w:val="16"/>
          <w:szCs w:val="16"/>
        </w:rPr>
        <w:t xml:space="preserve"> </w:t>
      </w:r>
      <w:r w:rsidR="00E62D08" w:rsidRPr="00A302E8">
        <w:rPr>
          <w:sz w:val="16"/>
          <w:szCs w:val="16"/>
        </w:rPr>
        <w:t xml:space="preserve">nebo vztahem </w:t>
      </w:r>
      <w:r w:rsidR="00935CBD">
        <w:rPr>
          <w:sz w:val="16"/>
          <w:szCs w:val="16"/>
        </w:rPr>
        <w:t>pojištěného</w:t>
      </w:r>
      <w:r w:rsidR="00012A45">
        <w:rPr>
          <w:sz w:val="16"/>
          <w:szCs w:val="16"/>
        </w:rPr>
        <w:t>.</w:t>
      </w:r>
      <w:r>
        <w:rPr>
          <w:sz w:val="16"/>
          <w:szCs w:val="16"/>
        </w:rPr>
        <w:t xml:space="preserve"> Pojistitel je povinen poskytnout poji</w:t>
      </w:r>
      <w:r w:rsidR="00001765">
        <w:rPr>
          <w:sz w:val="16"/>
          <w:szCs w:val="16"/>
        </w:rPr>
        <w:t xml:space="preserve">stné plnění za předpokladu, že </w:t>
      </w:r>
      <w:r w:rsidR="00012A45">
        <w:rPr>
          <w:sz w:val="16"/>
          <w:szCs w:val="16"/>
        </w:rPr>
        <w:t>pojistná událost</w:t>
      </w:r>
      <w:r w:rsidR="00001765">
        <w:rPr>
          <w:sz w:val="16"/>
          <w:szCs w:val="16"/>
        </w:rPr>
        <w:t xml:space="preserve"> nastala v době trvání pojištění (tzn. princip škodné události).</w:t>
      </w:r>
    </w:p>
    <w:p w14:paraId="46C621AB" w14:textId="77777777" w:rsidR="00D07EB5" w:rsidRPr="00D07EB5" w:rsidRDefault="00D07EB5" w:rsidP="00D07EB5">
      <w:pPr>
        <w:pStyle w:val="Nadpis9"/>
        <w:tabs>
          <w:tab w:val="clear" w:pos="709"/>
          <w:tab w:val="clear" w:pos="4820"/>
        </w:tabs>
        <w:spacing w:after="80"/>
        <w:rPr>
          <w:rFonts w:ascii="Calibri" w:hAnsi="Calibri" w:cs="Calibri"/>
          <w:sz w:val="16"/>
          <w:szCs w:val="16"/>
          <w:u w:val="single"/>
        </w:rPr>
      </w:pPr>
      <w:r w:rsidRPr="00D07EB5">
        <w:rPr>
          <w:rFonts w:ascii="Calibri" w:hAnsi="Calibri" w:cs="Calibri"/>
          <w:sz w:val="16"/>
          <w:szCs w:val="16"/>
          <w:u w:val="single"/>
        </w:rPr>
        <w:t>Pojištěné č</w:t>
      </w:r>
      <w:r w:rsidR="00B133F6" w:rsidRPr="00D07EB5">
        <w:rPr>
          <w:rFonts w:ascii="Calibri" w:hAnsi="Calibri" w:cs="Calibri"/>
          <w:sz w:val="16"/>
          <w:szCs w:val="16"/>
          <w:u w:val="single"/>
        </w:rPr>
        <w:t>innosti</w:t>
      </w:r>
      <w:r w:rsidRPr="00D07EB5">
        <w:rPr>
          <w:rFonts w:ascii="Calibri" w:hAnsi="Calibri" w:cs="Calibri"/>
          <w:sz w:val="16"/>
          <w:szCs w:val="16"/>
          <w:u w:val="single"/>
        </w:rPr>
        <w:t>:</w:t>
      </w:r>
    </w:p>
    <w:p w14:paraId="77E475D4" w14:textId="7C66FBDE" w:rsidR="00AD79C0" w:rsidRDefault="00B133F6" w:rsidP="000F70DA">
      <w:pPr>
        <w:pStyle w:val="Odstavecseseznamem"/>
        <w:numPr>
          <w:ilvl w:val="0"/>
          <w:numId w:val="1"/>
        </w:numPr>
        <w:spacing w:afterLines="40" w:after="96"/>
        <w:jc w:val="both"/>
        <w:rPr>
          <w:sz w:val="16"/>
          <w:szCs w:val="16"/>
        </w:rPr>
      </w:pPr>
      <w:r w:rsidRPr="00D07EB5">
        <w:rPr>
          <w:sz w:val="16"/>
          <w:szCs w:val="16"/>
        </w:rPr>
        <w:t xml:space="preserve">činnosti uvedené v </w:t>
      </w:r>
      <w:hyperlink r:id="rId8" w:history="1">
        <w:r w:rsidR="00DF469F">
          <w:rPr>
            <w:rStyle w:val="Hypertextovodkaz"/>
            <w:sz w:val="16"/>
            <w:szCs w:val="16"/>
          </w:rPr>
          <w:t>Zakládací</w:t>
        </w:r>
        <w:r w:rsidR="004010A6" w:rsidRPr="004010A6">
          <w:rPr>
            <w:rStyle w:val="Hypertextovodkaz"/>
            <w:sz w:val="16"/>
            <w:szCs w:val="16"/>
          </w:rPr>
          <w:t xml:space="preserve"> listině</w:t>
        </w:r>
      </w:hyperlink>
      <w:r w:rsidR="00AD79C0">
        <w:rPr>
          <w:sz w:val="16"/>
          <w:szCs w:val="16"/>
        </w:rPr>
        <w:t>, především pak veškeré činnosti související se správou</w:t>
      </w:r>
      <w:r w:rsidR="00A83D16">
        <w:rPr>
          <w:sz w:val="16"/>
          <w:szCs w:val="16"/>
        </w:rPr>
        <w:t>,</w:t>
      </w:r>
      <w:r w:rsidR="00AD79C0">
        <w:rPr>
          <w:sz w:val="16"/>
          <w:szCs w:val="16"/>
        </w:rPr>
        <w:t xml:space="preserve"> </w:t>
      </w:r>
      <w:r w:rsidR="00843C59">
        <w:rPr>
          <w:sz w:val="16"/>
          <w:szCs w:val="16"/>
        </w:rPr>
        <w:t xml:space="preserve">hodnocením, </w:t>
      </w:r>
      <w:r w:rsidR="00AD79C0">
        <w:rPr>
          <w:sz w:val="16"/>
          <w:szCs w:val="16"/>
        </w:rPr>
        <w:t>údržbou</w:t>
      </w:r>
      <w:r w:rsidR="00A83D16">
        <w:rPr>
          <w:sz w:val="16"/>
          <w:szCs w:val="16"/>
        </w:rPr>
        <w:t xml:space="preserve"> a zajištěním</w:t>
      </w:r>
      <w:r w:rsidR="00AD79C0">
        <w:rPr>
          <w:sz w:val="16"/>
          <w:szCs w:val="16"/>
        </w:rPr>
        <w:t xml:space="preserve"> </w:t>
      </w:r>
      <w:r w:rsidR="00A83D16">
        <w:rPr>
          <w:sz w:val="16"/>
          <w:szCs w:val="16"/>
        </w:rPr>
        <w:t xml:space="preserve">splavnosti </w:t>
      </w:r>
      <w:r w:rsidR="00AD79C0">
        <w:rPr>
          <w:sz w:val="16"/>
          <w:szCs w:val="16"/>
        </w:rPr>
        <w:t>vodních toků</w:t>
      </w:r>
      <w:r w:rsidR="00A83D16">
        <w:rPr>
          <w:sz w:val="16"/>
          <w:szCs w:val="16"/>
        </w:rPr>
        <w:t xml:space="preserve"> v působnosti státního podniku</w:t>
      </w:r>
      <w:r w:rsidR="00843C59">
        <w:rPr>
          <w:sz w:val="16"/>
          <w:szCs w:val="16"/>
        </w:rPr>
        <w:t>, tedy mimo jiné údržbou koryt a břehů</w:t>
      </w:r>
      <w:r w:rsidR="002019C4">
        <w:rPr>
          <w:sz w:val="16"/>
          <w:szCs w:val="16"/>
        </w:rPr>
        <w:t>,</w:t>
      </w:r>
      <w:r w:rsidR="00843C59">
        <w:rPr>
          <w:sz w:val="16"/>
          <w:szCs w:val="16"/>
        </w:rPr>
        <w:t xml:space="preserve"> břehových porostů</w:t>
      </w:r>
      <w:r w:rsidR="002019C4">
        <w:rPr>
          <w:sz w:val="16"/>
          <w:szCs w:val="16"/>
        </w:rPr>
        <w:t xml:space="preserve"> a vodních cest</w:t>
      </w:r>
      <w:r w:rsidR="00843C59">
        <w:rPr>
          <w:sz w:val="16"/>
          <w:szCs w:val="16"/>
        </w:rPr>
        <w:t>, provozováním a manipulacemi na přehradách, jezech, vodních elektrárnách</w:t>
      </w:r>
      <w:r w:rsidR="002019C4">
        <w:rPr>
          <w:sz w:val="16"/>
          <w:szCs w:val="16"/>
        </w:rPr>
        <w:t>, plavebních komorách,</w:t>
      </w:r>
      <w:r w:rsidR="00843C59">
        <w:rPr>
          <w:sz w:val="16"/>
          <w:szCs w:val="16"/>
        </w:rPr>
        <w:t xml:space="preserve"> lodních výtazích, prvcích protipovodňové ochrany a </w:t>
      </w:r>
      <w:r w:rsidR="002019C4">
        <w:rPr>
          <w:sz w:val="16"/>
          <w:szCs w:val="16"/>
        </w:rPr>
        <w:t>dalších spravovaných vodohospodářských stavbách.</w:t>
      </w:r>
    </w:p>
    <w:p w14:paraId="3A0665BA" w14:textId="15D96997" w:rsidR="00941935" w:rsidRDefault="00AD79C0" w:rsidP="000F70DA">
      <w:pPr>
        <w:pStyle w:val="Odstavecseseznamem"/>
        <w:numPr>
          <w:ilvl w:val="0"/>
          <w:numId w:val="1"/>
        </w:numPr>
        <w:spacing w:afterLines="40" w:after="96"/>
        <w:jc w:val="both"/>
        <w:rPr>
          <w:sz w:val="16"/>
          <w:szCs w:val="16"/>
        </w:rPr>
      </w:pPr>
      <w:r>
        <w:rPr>
          <w:sz w:val="16"/>
          <w:szCs w:val="16"/>
        </w:rPr>
        <w:t xml:space="preserve">činnosti uvedené ve </w:t>
      </w:r>
      <w:r w:rsidR="00B133F6" w:rsidRPr="00D07EB5">
        <w:rPr>
          <w:sz w:val="16"/>
          <w:szCs w:val="16"/>
        </w:rPr>
        <w:t>výpisu z </w:t>
      </w:r>
      <w:r w:rsidR="00E43232">
        <w:rPr>
          <w:sz w:val="16"/>
          <w:szCs w:val="16"/>
        </w:rPr>
        <w:t>O</w:t>
      </w:r>
      <w:r w:rsidR="00B133F6" w:rsidRPr="00D07EB5">
        <w:rPr>
          <w:sz w:val="16"/>
          <w:szCs w:val="16"/>
        </w:rPr>
        <w:t>bchodního rejstříku</w:t>
      </w:r>
      <w:r w:rsidR="00971CAC">
        <w:rPr>
          <w:sz w:val="16"/>
          <w:szCs w:val="16"/>
        </w:rPr>
        <w:t>;</w:t>
      </w:r>
    </w:p>
    <w:p w14:paraId="22796AC9" w14:textId="614CEA21" w:rsidR="00941935" w:rsidRDefault="00B133F6" w:rsidP="000F70DA">
      <w:pPr>
        <w:pStyle w:val="Odstavecseseznamem"/>
        <w:numPr>
          <w:ilvl w:val="0"/>
          <w:numId w:val="1"/>
        </w:numPr>
        <w:spacing w:afterLines="60" w:after="144"/>
        <w:ind w:left="714" w:hanging="357"/>
        <w:jc w:val="both"/>
        <w:rPr>
          <w:sz w:val="16"/>
          <w:szCs w:val="16"/>
        </w:rPr>
      </w:pPr>
      <w:r w:rsidRPr="00D07EB5">
        <w:rPr>
          <w:sz w:val="16"/>
          <w:szCs w:val="16"/>
        </w:rPr>
        <w:t xml:space="preserve">všechny ostatní činnosti přímo či nepřímo sloužící k zajištění řádného provozování pojištěné činnosti, tzv. činnosti související, pokud je pojištěný provozuje v souladu s právními předpisy a má k jejich provozování všechna zákonem či obdobným předpisem stanovená oprávnění, pokud jsou pro příslušnou činnost potřebná. Příkladem </w:t>
      </w:r>
      <w:r w:rsidR="00971CAC">
        <w:rPr>
          <w:sz w:val="16"/>
          <w:szCs w:val="16"/>
        </w:rPr>
        <w:t>mohou</w:t>
      </w:r>
      <w:r w:rsidR="00971CAC" w:rsidRPr="00D07EB5">
        <w:rPr>
          <w:sz w:val="16"/>
          <w:szCs w:val="16"/>
        </w:rPr>
        <w:t xml:space="preserve"> </w:t>
      </w:r>
      <w:r w:rsidRPr="00D07EB5">
        <w:rPr>
          <w:sz w:val="16"/>
          <w:szCs w:val="16"/>
        </w:rPr>
        <w:t>být pro vlastní potřeby vykonávané jednorázové či opakované činnosti v oblasti účetnictví, IT služeb, údržby movitého i nemovitého majetku, úklidu, reklamy, marketingu, PR, pořádání informačních a vzdělávacích akcí a kampaní apod.</w:t>
      </w:r>
    </w:p>
    <w:p w14:paraId="27026F2C" w14:textId="77777777" w:rsidR="00CB32E0" w:rsidRPr="00E34406" w:rsidRDefault="00CB32E0" w:rsidP="00E34406">
      <w:pPr>
        <w:pStyle w:val="Nadpis9"/>
        <w:tabs>
          <w:tab w:val="clear" w:pos="709"/>
          <w:tab w:val="clear" w:pos="4820"/>
        </w:tabs>
        <w:spacing w:after="80"/>
        <w:rPr>
          <w:rFonts w:ascii="Calibri" w:hAnsi="Calibri" w:cs="Calibri"/>
          <w:sz w:val="16"/>
          <w:szCs w:val="16"/>
          <w:u w:val="single"/>
        </w:rPr>
      </w:pPr>
      <w:r w:rsidRPr="00E34406">
        <w:rPr>
          <w:rFonts w:ascii="Calibri" w:hAnsi="Calibri" w:cs="Calibri"/>
          <w:sz w:val="16"/>
          <w:szCs w:val="16"/>
          <w:u w:val="single"/>
        </w:rPr>
        <w:t>P</w:t>
      </w:r>
      <w:r w:rsidR="00E62D08" w:rsidRPr="00E34406">
        <w:rPr>
          <w:rFonts w:ascii="Calibri" w:hAnsi="Calibri" w:cs="Calibri"/>
          <w:sz w:val="16"/>
          <w:szCs w:val="16"/>
          <w:u w:val="single"/>
        </w:rPr>
        <w:t>ojištěn</w:t>
      </w:r>
      <w:r w:rsidRPr="00E34406">
        <w:rPr>
          <w:rFonts w:ascii="Calibri" w:hAnsi="Calibri" w:cs="Calibri"/>
          <w:sz w:val="16"/>
          <w:szCs w:val="16"/>
          <w:u w:val="single"/>
        </w:rPr>
        <w:t>ý má právo, aby za něj pojistitel nahradil:</w:t>
      </w:r>
    </w:p>
    <w:p w14:paraId="236FAFC5" w14:textId="77777777" w:rsidR="00941935" w:rsidRDefault="007F1EDA" w:rsidP="000F70DA">
      <w:pPr>
        <w:pStyle w:val="Odstavecseseznamem"/>
        <w:numPr>
          <w:ilvl w:val="0"/>
          <w:numId w:val="3"/>
        </w:numPr>
        <w:spacing w:afterLines="40" w:after="96"/>
        <w:jc w:val="both"/>
        <w:rPr>
          <w:sz w:val="16"/>
          <w:szCs w:val="16"/>
        </w:rPr>
      </w:pPr>
      <w:r>
        <w:rPr>
          <w:sz w:val="16"/>
          <w:szCs w:val="16"/>
        </w:rPr>
        <w:t>újmy vzniklé jiné osobě (poškozenému) při ublížení na zdraví nebo usmrcení</w:t>
      </w:r>
      <w:r w:rsidR="00971CAC">
        <w:rPr>
          <w:sz w:val="16"/>
          <w:szCs w:val="16"/>
        </w:rPr>
        <w:t>;</w:t>
      </w:r>
    </w:p>
    <w:p w14:paraId="0EB6E8AB" w14:textId="188B1C69" w:rsidR="00941935" w:rsidRDefault="00E62D08" w:rsidP="000F70DA">
      <w:pPr>
        <w:pStyle w:val="Odstavecseseznamem"/>
        <w:numPr>
          <w:ilvl w:val="0"/>
          <w:numId w:val="3"/>
        </w:numPr>
        <w:spacing w:afterLines="40" w:after="96"/>
        <w:jc w:val="both"/>
        <w:rPr>
          <w:sz w:val="16"/>
          <w:szCs w:val="16"/>
        </w:rPr>
      </w:pPr>
      <w:r w:rsidRPr="007F1EDA">
        <w:rPr>
          <w:sz w:val="16"/>
          <w:szCs w:val="16"/>
        </w:rPr>
        <w:t>újmy vzniklé jiné osobě poškozením, zničením</w:t>
      </w:r>
      <w:r w:rsidR="00880283" w:rsidRPr="007F1EDA">
        <w:rPr>
          <w:sz w:val="16"/>
          <w:szCs w:val="16"/>
        </w:rPr>
        <w:t xml:space="preserve"> nebo pohřešováním</w:t>
      </w:r>
      <w:r w:rsidRPr="007F1EDA">
        <w:rPr>
          <w:sz w:val="16"/>
          <w:szCs w:val="16"/>
        </w:rPr>
        <w:t xml:space="preserve"> hmotné movité věci (včetně zvířete)</w:t>
      </w:r>
      <w:r w:rsidR="00880283" w:rsidRPr="007F1EDA">
        <w:rPr>
          <w:sz w:val="16"/>
          <w:szCs w:val="16"/>
        </w:rPr>
        <w:t>. Pohřešováním věci se r</w:t>
      </w:r>
      <w:r w:rsidR="00971CAC">
        <w:rPr>
          <w:sz w:val="16"/>
          <w:szCs w:val="16"/>
        </w:rPr>
        <w:t>ozumí odcizení nebo ztráta věci;</w:t>
      </w:r>
    </w:p>
    <w:p w14:paraId="1A08A245" w14:textId="77777777" w:rsidR="00941935" w:rsidRDefault="00E62D08" w:rsidP="000F70DA">
      <w:pPr>
        <w:pStyle w:val="Odstavecseseznamem"/>
        <w:numPr>
          <w:ilvl w:val="0"/>
          <w:numId w:val="3"/>
        </w:numPr>
        <w:spacing w:afterLines="60" w:after="144"/>
        <w:jc w:val="both"/>
        <w:rPr>
          <w:sz w:val="16"/>
          <w:szCs w:val="16"/>
        </w:rPr>
      </w:pPr>
      <w:r w:rsidRPr="007F1EDA">
        <w:rPr>
          <w:sz w:val="16"/>
          <w:szCs w:val="16"/>
        </w:rPr>
        <w:t xml:space="preserve">následné újmy, pokud vznikly v souvislosti s újmou nebo vyplývající </w:t>
      </w:r>
      <w:r w:rsidR="004C20D9" w:rsidRPr="007F1EDA">
        <w:rPr>
          <w:sz w:val="16"/>
          <w:szCs w:val="16"/>
        </w:rPr>
        <w:t>z</w:t>
      </w:r>
      <w:r w:rsidRPr="007F1EDA">
        <w:rPr>
          <w:sz w:val="16"/>
          <w:szCs w:val="16"/>
        </w:rPr>
        <w:t xml:space="preserve"> újmy uvedené</w:t>
      </w:r>
      <w:r w:rsidR="00894006" w:rsidRPr="007F1EDA">
        <w:rPr>
          <w:sz w:val="16"/>
          <w:szCs w:val="16"/>
        </w:rPr>
        <w:t xml:space="preserve"> v</w:t>
      </w:r>
      <w:r w:rsidRPr="007F1EDA">
        <w:rPr>
          <w:sz w:val="16"/>
          <w:szCs w:val="16"/>
        </w:rPr>
        <w:t xml:space="preserve"> bodě a) a b)</w:t>
      </w:r>
      <w:r w:rsidR="00971CAC">
        <w:rPr>
          <w:sz w:val="16"/>
          <w:szCs w:val="16"/>
        </w:rPr>
        <w:t>.</w:t>
      </w:r>
    </w:p>
    <w:p w14:paraId="5845E2BE" w14:textId="77777777" w:rsidR="00512D34" w:rsidRPr="00E34406" w:rsidRDefault="00E34406" w:rsidP="00D07EB5">
      <w:pPr>
        <w:spacing w:after="60"/>
        <w:rPr>
          <w:b/>
          <w:i/>
          <w:sz w:val="16"/>
          <w:szCs w:val="16"/>
          <w:u w:val="single"/>
        </w:rPr>
      </w:pPr>
      <w:r>
        <w:rPr>
          <w:b/>
          <w:i/>
          <w:sz w:val="16"/>
          <w:szCs w:val="16"/>
          <w:u w:val="single"/>
        </w:rPr>
        <w:t>Zá</w:t>
      </w:r>
      <w:r w:rsidR="00D07EB5" w:rsidRPr="00E34406">
        <w:rPr>
          <w:b/>
          <w:i/>
          <w:sz w:val="16"/>
          <w:szCs w:val="16"/>
          <w:u w:val="single"/>
        </w:rPr>
        <w:t>kladní</w:t>
      </w:r>
      <w:r>
        <w:rPr>
          <w:b/>
          <w:i/>
          <w:sz w:val="16"/>
          <w:szCs w:val="16"/>
          <w:u w:val="single"/>
        </w:rPr>
        <w:t>m</w:t>
      </w:r>
      <w:r w:rsidR="00D07EB5" w:rsidRPr="00E34406">
        <w:rPr>
          <w:b/>
          <w:i/>
          <w:sz w:val="16"/>
          <w:szCs w:val="16"/>
          <w:u w:val="single"/>
        </w:rPr>
        <w:t xml:space="preserve"> </w:t>
      </w:r>
      <w:r w:rsidR="00512D34" w:rsidRPr="00E34406">
        <w:rPr>
          <w:b/>
          <w:i/>
          <w:sz w:val="16"/>
          <w:szCs w:val="16"/>
          <w:u w:val="single"/>
        </w:rPr>
        <w:t>pojištění</w:t>
      </w:r>
      <w:r>
        <w:rPr>
          <w:b/>
          <w:i/>
          <w:sz w:val="16"/>
          <w:szCs w:val="16"/>
          <w:u w:val="single"/>
        </w:rPr>
        <w:t xml:space="preserve">m </w:t>
      </w:r>
      <w:r w:rsidR="004A20A3">
        <w:rPr>
          <w:b/>
          <w:i/>
          <w:sz w:val="16"/>
          <w:szCs w:val="16"/>
          <w:u w:val="single"/>
        </w:rPr>
        <w:t xml:space="preserve">obecné </w:t>
      </w:r>
      <w:r>
        <w:rPr>
          <w:b/>
          <w:i/>
          <w:sz w:val="16"/>
          <w:szCs w:val="16"/>
          <w:u w:val="single"/>
        </w:rPr>
        <w:t xml:space="preserve">odpovědnosti se </w:t>
      </w:r>
      <w:r w:rsidR="00512D34" w:rsidRPr="00E34406">
        <w:rPr>
          <w:b/>
          <w:i/>
          <w:sz w:val="16"/>
          <w:szCs w:val="16"/>
          <w:u w:val="single"/>
        </w:rPr>
        <w:t>mimo jiné</w:t>
      </w:r>
      <w:r>
        <w:rPr>
          <w:b/>
          <w:i/>
          <w:sz w:val="16"/>
          <w:szCs w:val="16"/>
          <w:u w:val="single"/>
        </w:rPr>
        <w:t xml:space="preserve"> rozumí</w:t>
      </w:r>
      <w:r w:rsidR="00A100E3">
        <w:rPr>
          <w:b/>
          <w:i/>
          <w:sz w:val="16"/>
          <w:szCs w:val="16"/>
          <w:u w:val="single"/>
        </w:rPr>
        <w:t xml:space="preserve"> také</w:t>
      </w:r>
      <w:r w:rsidR="00512D34" w:rsidRPr="00E34406">
        <w:rPr>
          <w:b/>
          <w:i/>
          <w:sz w:val="16"/>
          <w:szCs w:val="16"/>
          <w:u w:val="single"/>
        </w:rPr>
        <w:t>:</w:t>
      </w:r>
    </w:p>
    <w:p w14:paraId="0C187D46" w14:textId="29FABA75" w:rsidR="00941935" w:rsidRDefault="00EC5FA9" w:rsidP="000F70DA">
      <w:pPr>
        <w:pStyle w:val="Odstavecseseznamem"/>
        <w:numPr>
          <w:ilvl w:val="0"/>
          <w:numId w:val="1"/>
        </w:numPr>
        <w:spacing w:afterLines="40" w:after="96"/>
        <w:jc w:val="both"/>
        <w:rPr>
          <w:sz w:val="16"/>
          <w:szCs w:val="16"/>
        </w:rPr>
      </w:pPr>
      <w:r w:rsidRPr="007F1EDA">
        <w:rPr>
          <w:sz w:val="16"/>
          <w:szCs w:val="16"/>
        </w:rPr>
        <w:t xml:space="preserve">náhrada nemajetkové újmy spočívající v duševních útrapách při ublížení na zdraví nebo usmrcení – </w:t>
      </w:r>
      <w:r w:rsidR="0026072A">
        <w:rPr>
          <w:sz w:val="16"/>
          <w:szCs w:val="16"/>
        </w:rPr>
        <w:t xml:space="preserve">limit, příp. sublimit plnění </w:t>
      </w:r>
      <w:r w:rsidR="00B60B0A">
        <w:rPr>
          <w:sz w:val="16"/>
          <w:szCs w:val="16"/>
        </w:rPr>
        <w:t>3</w:t>
      </w:r>
      <w:r w:rsidR="0026072A">
        <w:rPr>
          <w:sz w:val="16"/>
          <w:szCs w:val="16"/>
        </w:rPr>
        <w:t>0</w:t>
      </w:r>
      <w:r w:rsidR="002E490A">
        <w:rPr>
          <w:sz w:val="16"/>
          <w:szCs w:val="16"/>
        </w:rPr>
        <w:t> </w:t>
      </w:r>
      <w:r w:rsidR="0026072A">
        <w:rPr>
          <w:sz w:val="16"/>
          <w:szCs w:val="16"/>
        </w:rPr>
        <w:t>mil. Kč;</w:t>
      </w:r>
    </w:p>
    <w:p w14:paraId="228AAFA3" w14:textId="12CFD699" w:rsidR="00941935" w:rsidRDefault="00CB5000" w:rsidP="000F70DA">
      <w:pPr>
        <w:pStyle w:val="Odstavecseseznamem"/>
        <w:numPr>
          <w:ilvl w:val="0"/>
          <w:numId w:val="1"/>
        </w:numPr>
        <w:spacing w:afterLines="40" w:after="96"/>
        <w:jc w:val="both"/>
        <w:rPr>
          <w:sz w:val="16"/>
          <w:szCs w:val="16"/>
        </w:rPr>
      </w:pPr>
      <w:r>
        <w:rPr>
          <w:sz w:val="16"/>
          <w:szCs w:val="16"/>
        </w:rPr>
        <w:t xml:space="preserve">regresní náhrada nákladů </w:t>
      </w:r>
      <w:r w:rsidR="00B54740">
        <w:rPr>
          <w:sz w:val="16"/>
          <w:szCs w:val="16"/>
        </w:rPr>
        <w:t xml:space="preserve">vynaložených zdravotní pojišťovnou na zdravotní péči poskytovanou poškozenému – 3. osobám v důsledku zaviněného protiprávního jednání pojištěného – limit, příp. sublimit </w:t>
      </w:r>
      <w:r w:rsidR="009D12C0">
        <w:rPr>
          <w:sz w:val="16"/>
          <w:szCs w:val="16"/>
        </w:rPr>
        <w:t xml:space="preserve">plnění </w:t>
      </w:r>
      <w:r w:rsidR="00B60B0A">
        <w:rPr>
          <w:sz w:val="16"/>
          <w:szCs w:val="16"/>
        </w:rPr>
        <w:t>3</w:t>
      </w:r>
      <w:r w:rsidR="00B54740">
        <w:rPr>
          <w:sz w:val="16"/>
          <w:szCs w:val="16"/>
        </w:rPr>
        <w:t>0 mil. Kč</w:t>
      </w:r>
      <w:r w:rsidR="00CF6B38">
        <w:rPr>
          <w:sz w:val="16"/>
          <w:szCs w:val="16"/>
        </w:rPr>
        <w:t>;</w:t>
      </w:r>
    </w:p>
    <w:p w14:paraId="3D80C573" w14:textId="4A6878FC" w:rsidR="00941935" w:rsidRDefault="00CB5000" w:rsidP="000F70DA">
      <w:pPr>
        <w:pStyle w:val="Odstavecseseznamem"/>
        <w:numPr>
          <w:ilvl w:val="0"/>
          <w:numId w:val="1"/>
        </w:numPr>
        <w:spacing w:afterLines="40" w:after="96"/>
        <w:jc w:val="both"/>
        <w:rPr>
          <w:sz w:val="16"/>
          <w:szCs w:val="16"/>
        </w:rPr>
      </w:pPr>
      <w:r>
        <w:rPr>
          <w:sz w:val="16"/>
          <w:szCs w:val="16"/>
        </w:rPr>
        <w:t xml:space="preserve">regresní náhrada nákladů </w:t>
      </w:r>
      <w:r w:rsidR="00012A45">
        <w:rPr>
          <w:sz w:val="16"/>
          <w:szCs w:val="16"/>
        </w:rPr>
        <w:t>vynalož</w:t>
      </w:r>
      <w:r w:rsidR="00BB5535">
        <w:rPr>
          <w:sz w:val="16"/>
          <w:szCs w:val="16"/>
        </w:rPr>
        <w:t>ených</w:t>
      </w:r>
      <w:r>
        <w:rPr>
          <w:sz w:val="16"/>
          <w:szCs w:val="16"/>
        </w:rPr>
        <w:t xml:space="preserve"> orgánem nemocenského pojištění </w:t>
      </w:r>
      <w:r w:rsidR="00BB5535">
        <w:rPr>
          <w:sz w:val="16"/>
          <w:szCs w:val="16"/>
        </w:rPr>
        <w:t xml:space="preserve">na poskytnuté dávky </w:t>
      </w:r>
      <w:r>
        <w:rPr>
          <w:sz w:val="16"/>
          <w:szCs w:val="16"/>
        </w:rPr>
        <w:t xml:space="preserve">poškozenému – 3. osobám v důsledku zaviněného protiprávního jednání pojištěného – limit, příp. sublimit </w:t>
      </w:r>
      <w:r w:rsidR="009D12C0">
        <w:rPr>
          <w:sz w:val="16"/>
          <w:szCs w:val="16"/>
        </w:rPr>
        <w:t xml:space="preserve">plnění </w:t>
      </w:r>
      <w:r w:rsidR="00B60B0A">
        <w:rPr>
          <w:sz w:val="16"/>
          <w:szCs w:val="16"/>
        </w:rPr>
        <w:t>3</w:t>
      </w:r>
      <w:r>
        <w:rPr>
          <w:sz w:val="16"/>
          <w:szCs w:val="16"/>
        </w:rPr>
        <w:t>0 mil. Kč</w:t>
      </w:r>
      <w:r w:rsidR="00CF6B38">
        <w:rPr>
          <w:sz w:val="16"/>
          <w:szCs w:val="16"/>
        </w:rPr>
        <w:t>;</w:t>
      </w:r>
    </w:p>
    <w:p w14:paraId="1023A053" w14:textId="24F62760" w:rsidR="00941935" w:rsidRDefault="00512D34" w:rsidP="000F70DA">
      <w:pPr>
        <w:pStyle w:val="Odstavecseseznamem"/>
        <w:numPr>
          <w:ilvl w:val="0"/>
          <w:numId w:val="1"/>
        </w:numPr>
        <w:spacing w:afterLines="40" w:after="96"/>
        <w:jc w:val="both"/>
        <w:rPr>
          <w:sz w:val="16"/>
          <w:szCs w:val="16"/>
        </w:rPr>
      </w:pPr>
      <w:r w:rsidRPr="00B54740">
        <w:rPr>
          <w:sz w:val="16"/>
          <w:szCs w:val="16"/>
        </w:rPr>
        <w:t>odpovědnost za újmu vyplývající z vlastnictví, držby nebo jiného oprávněného užívání nemovitosti (včetně pozemků), které slouží k výkonu oprávněné činnosti pojištěného</w:t>
      </w:r>
      <w:r w:rsidR="004B3AC2" w:rsidRPr="00B54740">
        <w:rPr>
          <w:sz w:val="16"/>
          <w:szCs w:val="16"/>
        </w:rPr>
        <w:t xml:space="preserve"> – limit</w:t>
      </w:r>
      <w:r w:rsidR="00B54740">
        <w:rPr>
          <w:sz w:val="16"/>
          <w:szCs w:val="16"/>
        </w:rPr>
        <w:t>, příp. sublimit</w:t>
      </w:r>
      <w:r w:rsidR="004B3AC2" w:rsidRPr="00B54740">
        <w:rPr>
          <w:sz w:val="16"/>
          <w:szCs w:val="16"/>
        </w:rPr>
        <w:t xml:space="preserve"> </w:t>
      </w:r>
      <w:r w:rsidR="009D12C0">
        <w:rPr>
          <w:sz w:val="16"/>
          <w:szCs w:val="16"/>
        </w:rPr>
        <w:t xml:space="preserve">plnění </w:t>
      </w:r>
      <w:r w:rsidR="00B60B0A">
        <w:rPr>
          <w:sz w:val="16"/>
          <w:szCs w:val="16"/>
        </w:rPr>
        <w:t>3</w:t>
      </w:r>
      <w:r w:rsidR="004B3AC2" w:rsidRPr="00B54740">
        <w:rPr>
          <w:sz w:val="16"/>
          <w:szCs w:val="16"/>
        </w:rPr>
        <w:t>0 mil. Kč</w:t>
      </w:r>
      <w:r w:rsidR="00CF6B38">
        <w:rPr>
          <w:sz w:val="16"/>
          <w:szCs w:val="16"/>
        </w:rPr>
        <w:t>;</w:t>
      </w:r>
    </w:p>
    <w:p w14:paraId="41CA57EF" w14:textId="2B336785" w:rsidR="00941935" w:rsidRDefault="00A03ADA" w:rsidP="000F70DA">
      <w:pPr>
        <w:pStyle w:val="Odstavecseseznamem"/>
        <w:numPr>
          <w:ilvl w:val="0"/>
          <w:numId w:val="1"/>
        </w:numPr>
        <w:spacing w:afterLines="40" w:after="96"/>
        <w:jc w:val="both"/>
        <w:rPr>
          <w:sz w:val="16"/>
          <w:szCs w:val="16"/>
        </w:rPr>
      </w:pPr>
      <w:r>
        <w:rPr>
          <w:sz w:val="16"/>
          <w:szCs w:val="16"/>
        </w:rPr>
        <w:t xml:space="preserve">odpovědnost za újmu způsobenou v souvislosti s nakládáním se stlačenými nebo zkapalněnými </w:t>
      </w:r>
      <w:r w:rsidR="0064329D">
        <w:rPr>
          <w:sz w:val="16"/>
          <w:szCs w:val="16"/>
        </w:rPr>
        <w:t>plyny – limit</w:t>
      </w:r>
      <w:r w:rsidR="00E47467">
        <w:rPr>
          <w:sz w:val="16"/>
          <w:szCs w:val="16"/>
        </w:rPr>
        <w:t xml:space="preserve">, příp. sublimit </w:t>
      </w:r>
      <w:r w:rsidR="00E47467" w:rsidRPr="00B54740">
        <w:rPr>
          <w:sz w:val="16"/>
          <w:szCs w:val="16"/>
        </w:rPr>
        <w:t xml:space="preserve">plnění </w:t>
      </w:r>
      <w:r w:rsidR="00B60B0A">
        <w:rPr>
          <w:sz w:val="16"/>
          <w:szCs w:val="16"/>
        </w:rPr>
        <w:t>3</w:t>
      </w:r>
      <w:r w:rsidR="00326AE9">
        <w:rPr>
          <w:sz w:val="16"/>
          <w:szCs w:val="16"/>
        </w:rPr>
        <w:t xml:space="preserve">0 </w:t>
      </w:r>
      <w:r w:rsidR="00CF6B38">
        <w:rPr>
          <w:sz w:val="16"/>
          <w:szCs w:val="16"/>
        </w:rPr>
        <w:t>mil.</w:t>
      </w:r>
      <w:r w:rsidR="00E47467" w:rsidRPr="00B54740">
        <w:rPr>
          <w:sz w:val="16"/>
          <w:szCs w:val="16"/>
        </w:rPr>
        <w:t xml:space="preserve"> Kč</w:t>
      </w:r>
      <w:r w:rsidR="00CF6B38">
        <w:rPr>
          <w:sz w:val="16"/>
          <w:szCs w:val="16"/>
        </w:rPr>
        <w:t>;</w:t>
      </w:r>
    </w:p>
    <w:p w14:paraId="0A9C461E" w14:textId="77777777" w:rsidR="00941935" w:rsidRDefault="00E34406" w:rsidP="000F70DA">
      <w:pPr>
        <w:pStyle w:val="Odstavecseseznamem"/>
        <w:numPr>
          <w:ilvl w:val="0"/>
          <w:numId w:val="1"/>
        </w:numPr>
        <w:spacing w:afterLines="40" w:after="96"/>
        <w:jc w:val="both"/>
        <w:rPr>
          <w:sz w:val="16"/>
          <w:szCs w:val="16"/>
        </w:rPr>
      </w:pPr>
      <w:r w:rsidRPr="00B54740">
        <w:rPr>
          <w:sz w:val="16"/>
          <w:szCs w:val="16"/>
        </w:rPr>
        <w:t>odpovědnost za škodu</w:t>
      </w:r>
      <w:r w:rsidR="00FF43F1">
        <w:rPr>
          <w:sz w:val="16"/>
          <w:szCs w:val="16"/>
        </w:rPr>
        <w:t xml:space="preserve"> způsobenou zaměstnanci pojištěného </w:t>
      </w:r>
      <w:r w:rsidRPr="00B54740">
        <w:rPr>
          <w:sz w:val="16"/>
          <w:szCs w:val="16"/>
        </w:rPr>
        <w:t xml:space="preserve">na </w:t>
      </w:r>
      <w:r w:rsidR="00FF43F1">
        <w:rPr>
          <w:sz w:val="16"/>
          <w:szCs w:val="16"/>
        </w:rPr>
        <w:t xml:space="preserve">movité </w:t>
      </w:r>
      <w:r w:rsidRPr="00B54740">
        <w:rPr>
          <w:sz w:val="16"/>
          <w:szCs w:val="16"/>
        </w:rPr>
        <w:t>věci</w:t>
      </w:r>
      <w:r w:rsidR="00FF43F1">
        <w:rPr>
          <w:sz w:val="16"/>
          <w:szCs w:val="16"/>
        </w:rPr>
        <w:t xml:space="preserve"> v souvislosti s plněním pracovních úkolů</w:t>
      </w:r>
      <w:r w:rsidR="00BE6EB8">
        <w:rPr>
          <w:sz w:val="16"/>
          <w:szCs w:val="16"/>
        </w:rPr>
        <w:t xml:space="preserve">. Obdobně se bude posuzovat odpovědnost pojištěného, coby obchodní korporace, za škodu způsobnou členům svých orgánů při výkonu jejich funkce nebo v souvislosti s jejich výkonem </w:t>
      </w:r>
      <w:r w:rsidRPr="00B54740">
        <w:rPr>
          <w:sz w:val="16"/>
          <w:szCs w:val="16"/>
        </w:rPr>
        <w:t xml:space="preserve">– </w:t>
      </w:r>
      <w:r w:rsidR="009D12C0">
        <w:rPr>
          <w:sz w:val="16"/>
          <w:szCs w:val="16"/>
        </w:rPr>
        <w:t>l</w:t>
      </w:r>
      <w:r>
        <w:rPr>
          <w:sz w:val="16"/>
          <w:szCs w:val="16"/>
        </w:rPr>
        <w:t xml:space="preserve">imit, příp. sublimit </w:t>
      </w:r>
      <w:r w:rsidR="00FF43F1">
        <w:rPr>
          <w:sz w:val="16"/>
          <w:szCs w:val="16"/>
        </w:rPr>
        <w:t>plnění 500</w:t>
      </w:r>
      <w:r w:rsidR="00CF6B38">
        <w:rPr>
          <w:sz w:val="16"/>
          <w:szCs w:val="16"/>
        </w:rPr>
        <w:t xml:space="preserve"> tis.</w:t>
      </w:r>
      <w:r w:rsidR="00FF43F1">
        <w:rPr>
          <w:sz w:val="16"/>
          <w:szCs w:val="16"/>
        </w:rPr>
        <w:t xml:space="preserve"> Kč, spoluúčast 1 tis. Kč</w:t>
      </w:r>
      <w:r w:rsidR="00CF6B38">
        <w:rPr>
          <w:sz w:val="16"/>
          <w:szCs w:val="16"/>
        </w:rPr>
        <w:t>;</w:t>
      </w:r>
    </w:p>
    <w:p w14:paraId="283A9BA8" w14:textId="22A361E0" w:rsidR="00941935" w:rsidRDefault="00BE6EB8" w:rsidP="000F70DA">
      <w:pPr>
        <w:pStyle w:val="Odstavecseseznamem"/>
        <w:numPr>
          <w:ilvl w:val="0"/>
          <w:numId w:val="1"/>
        </w:numPr>
        <w:spacing w:afterLines="40" w:after="96"/>
        <w:jc w:val="both"/>
        <w:rPr>
          <w:sz w:val="16"/>
          <w:szCs w:val="16"/>
        </w:rPr>
      </w:pPr>
      <w:r w:rsidRPr="00B54740">
        <w:rPr>
          <w:sz w:val="16"/>
          <w:szCs w:val="16"/>
        </w:rPr>
        <w:t>odpovědnost za škodu</w:t>
      </w:r>
      <w:r>
        <w:rPr>
          <w:sz w:val="16"/>
          <w:szCs w:val="16"/>
        </w:rPr>
        <w:t xml:space="preserve"> způsobenou 3. osobám na věci</w:t>
      </w:r>
      <w:r w:rsidRPr="00B54740">
        <w:rPr>
          <w:sz w:val="16"/>
          <w:szCs w:val="16"/>
        </w:rPr>
        <w:t xml:space="preserve"> vnesené a odložené na místě k tomu určeném – </w:t>
      </w:r>
      <w:r>
        <w:rPr>
          <w:sz w:val="16"/>
          <w:szCs w:val="16"/>
        </w:rPr>
        <w:t>limit, příp. sublimit plnění 500</w:t>
      </w:r>
      <w:r w:rsidR="00CF6B38">
        <w:rPr>
          <w:sz w:val="16"/>
          <w:szCs w:val="16"/>
        </w:rPr>
        <w:t xml:space="preserve"> tis.</w:t>
      </w:r>
      <w:r>
        <w:rPr>
          <w:sz w:val="16"/>
          <w:szCs w:val="16"/>
        </w:rPr>
        <w:t xml:space="preserve"> Kč</w:t>
      </w:r>
      <w:r w:rsidR="003B4E4C">
        <w:rPr>
          <w:sz w:val="16"/>
          <w:szCs w:val="16"/>
        </w:rPr>
        <w:t>, spoluúčast 1 tis. Kč</w:t>
      </w:r>
      <w:r w:rsidR="00CF6B38">
        <w:rPr>
          <w:sz w:val="16"/>
          <w:szCs w:val="16"/>
        </w:rPr>
        <w:t>;</w:t>
      </w:r>
    </w:p>
    <w:p w14:paraId="2E4D8970" w14:textId="513BD83A" w:rsidR="00B71469" w:rsidRDefault="00A97AA0" w:rsidP="000F70DA">
      <w:pPr>
        <w:pStyle w:val="Odstavecseseznamem"/>
        <w:numPr>
          <w:ilvl w:val="0"/>
          <w:numId w:val="1"/>
        </w:numPr>
        <w:spacing w:afterLines="40" w:after="96"/>
        <w:jc w:val="both"/>
        <w:rPr>
          <w:sz w:val="16"/>
          <w:szCs w:val="16"/>
        </w:rPr>
      </w:pPr>
      <w:r>
        <w:rPr>
          <w:sz w:val="16"/>
          <w:szCs w:val="16"/>
        </w:rPr>
        <w:t>odpovědnost za újmy</w:t>
      </w:r>
      <w:r w:rsidRPr="00A97AA0">
        <w:rPr>
          <w:sz w:val="16"/>
          <w:szCs w:val="16"/>
        </w:rPr>
        <w:t>, jejichž příčinou bylo působení vody či ledu z vodních děl, řek a přítoků k nim, pokud takové působení bylo následkem příčiny vzniklé v souvislosti s činností nebo vz</w:t>
      </w:r>
      <w:r>
        <w:rPr>
          <w:sz w:val="16"/>
          <w:szCs w:val="16"/>
        </w:rPr>
        <w:t>tahem pojištěného</w:t>
      </w:r>
      <w:r w:rsidR="00CF6B38">
        <w:rPr>
          <w:sz w:val="16"/>
          <w:szCs w:val="16"/>
        </w:rPr>
        <w:t>;</w:t>
      </w:r>
    </w:p>
    <w:p w14:paraId="188F4924" w14:textId="77777777" w:rsidR="00941935" w:rsidRDefault="007F1EDA" w:rsidP="000F70DA">
      <w:pPr>
        <w:pStyle w:val="Odstavecseseznamem"/>
        <w:numPr>
          <w:ilvl w:val="0"/>
          <w:numId w:val="1"/>
        </w:numPr>
        <w:spacing w:afterLines="40" w:after="96"/>
        <w:jc w:val="both"/>
        <w:rPr>
          <w:sz w:val="16"/>
          <w:szCs w:val="16"/>
        </w:rPr>
      </w:pPr>
      <w:r>
        <w:rPr>
          <w:sz w:val="16"/>
          <w:szCs w:val="16"/>
        </w:rPr>
        <w:t>odpovědnost za újmu způsobenou v souvislosti s vlastnictvím nebo provozem motorového vozidla:</w:t>
      </w:r>
    </w:p>
    <w:p w14:paraId="4BF5A0DA" w14:textId="77777777" w:rsidR="00941935" w:rsidRDefault="007F1EDA" w:rsidP="000F70DA">
      <w:pPr>
        <w:pStyle w:val="Odstavecseseznamem"/>
        <w:numPr>
          <w:ilvl w:val="1"/>
          <w:numId w:val="1"/>
        </w:numPr>
        <w:spacing w:afterLines="40" w:after="96"/>
        <w:jc w:val="both"/>
        <w:rPr>
          <w:sz w:val="16"/>
          <w:szCs w:val="16"/>
        </w:rPr>
      </w:pPr>
      <w:r>
        <w:rPr>
          <w:sz w:val="16"/>
          <w:szCs w:val="16"/>
        </w:rPr>
        <w:t xml:space="preserve">pokud právní předpis neukládá povinnost uzavřít pojištění odpovědnosti za škodu způsobenou provozem tohoto vozidla nebo jeho </w:t>
      </w:r>
      <w:r w:rsidR="009D12C0">
        <w:rPr>
          <w:sz w:val="16"/>
          <w:szCs w:val="16"/>
        </w:rPr>
        <w:t>ponecháním na pozemní komunikaci</w:t>
      </w:r>
      <w:r w:rsidR="00CF6B38">
        <w:rPr>
          <w:sz w:val="16"/>
          <w:szCs w:val="16"/>
        </w:rPr>
        <w:t>,</w:t>
      </w:r>
    </w:p>
    <w:p w14:paraId="29289C92" w14:textId="77777777" w:rsidR="00941935" w:rsidRDefault="007F1EDA" w:rsidP="000F70DA">
      <w:pPr>
        <w:pStyle w:val="Odstavecseseznamem"/>
        <w:numPr>
          <w:ilvl w:val="1"/>
          <w:numId w:val="1"/>
        </w:numPr>
        <w:spacing w:afterLines="40" w:after="96"/>
        <w:jc w:val="both"/>
        <w:rPr>
          <w:sz w:val="16"/>
          <w:szCs w:val="16"/>
        </w:rPr>
      </w:pPr>
      <w:r>
        <w:rPr>
          <w:sz w:val="16"/>
          <w:szCs w:val="16"/>
        </w:rPr>
        <w:t>při činnosti tohoto vozidla coby pracovního stroje</w:t>
      </w:r>
      <w:r w:rsidR="00CF6B38">
        <w:rPr>
          <w:sz w:val="16"/>
          <w:szCs w:val="16"/>
        </w:rPr>
        <w:t>,</w:t>
      </w:r>
    </w:p>
    <w:p w14:paraId="160B4A8F" w14:textId="77777777" w:rsidR="00941935" w:rsidRDefault="007F1EDA" w:rsidP="000F70DA">
      <w:pPr>
        <w:pStyle w:val="Odstavecseseznamem"/>
        <w:numPr>
          <w:ilvl w:val="1"/>
          <w:numId w:val="1"/>
        </w:numPr>
        <w:spacing w:afterLines="40" w:after="96"/>
        <w:jc w:val="both"/>
        <w:rPr>
          <w:sz w:val="16"/>
          <w:szCs w:val="16"/>
        </w:rPr>
      </w:pPr>
      <w:r>
        <w:rPr>
          <w:sz w:val="16"/>
          <w:szCs w:val="16"/>
        </w:rPr>
        <w:t>při manipulaci s nákladem tohoto stojícího vozidla</w:t>
      </w:r>
      <w:r w:rsidR="00CF6B38">
        <w:rPr>
          <w:sz w:val="16"/>
          <w:szCs w:val="16"/>
        </w:rPr>
        <w:t>;</w:t>
      </w:r>
    </w:p>
    <w:p w14:paraId="4A38084C" w14:textId="6E173626" w:rsidR="00941935" w:rsidRDefault="00A1356D" w:rsidP="000F70DA">
      <w:pPr>
        <w:spacing w:afterLines="40" w:after="96"/>
        <w:jc w:val="both"/>
        <w:rPr>
          <w:sz w:val="16"/>
          <w:szCs w:val="16"/>
        </w:rPr>
      </w:pPr>
      <w:r>
        <w:rPr>
          <w:sz w:val="16"/>
          <w:szCs w:val="16"/>
        </w:rPr>
        <w:tab/>
      </w:r>
      <w:r w:rsidR="00970573">
        <w:rPr>
          <w:sz w:val="16"/>
          <w:szCs w:val="16"/>
        </w:rPr>
        <w:t>l</w:t>
      </w:r>
      <w:r>
        <w:rPr>
          <w:sz w:val="16"/>
          <w:szCs w:val="16"/>
        </w:rPr>
        <w:t>imit, příp. sublimit pojistného plnění činí 500 tis. Kč, spoluúčast 5 tis. Kč</w:t>
      </w:r>
      <w:r w:rsidR="00CF6B38">
        <w:rPr>
          <w:sz w:val="16"/>
          <w:szCs w:val="16"/>
        </w:rPr>
        <w:t>.</w:t>
      </w:r>
    </w:p>
    <w:p w14:paraId="62A315DD" w14:textId="77777777" w:rsidR="00941935" w:rsidRDefault="004B3AC2" w:rsidP="000F70DA">
      <w:pPr>
        <w:pStyle w:val="Odstavecseseznamem"/>
        <w:numPr>
          <w:ilvl w:val="0"/>
          <w:numId w:val="1"/>
        </w:numPr>
        <w:spacing w:afterLines="40" w:after="96"/>
        <w:jc w:val="both"/>
        <w:rPr>
          <w:sz w:val="16"/>
          <w:szCs w:val="16"/>
        </w:rPr>
      </w:pPr>
      <w:r>
        <w:rPr>
          <w:sz w:val="16"/>
          <w:szCs w:val="16"/>
        </w:rPr>
        <w:t>náhrada nákladů nutných k právní ochraně pojištěného proti uplatněnému nároku na náhradu újmy minimálně ve výši odměny advokáta stanovené příslušnými právními předpisy (advokátní tarif)</w:t>
      </w:r>
      <w:r w:rsidR="00880283">
        <w:rPr>
          <w:sz w:val="16"/>
          <w:szCs w:val="16"/>
        </w:rPr>
        <w:t xml:space="preserve"> není-li pojistitelem odsouhlasena odměna vyšší</w:t>
      </w:r>
      <w:r w:rsidR="00CF6B38">
        <w:rPr>
          <w:sz w:val="16"/>
          <w:szCs w:val="16"/>
        </w:rPr>
        <w:t>;</w:t>
      </w:r>
    </w:p>
    <w:p w14:paraId="258A995A" w14:textId="77777777" w:rsidR="00941935" w:rsidRDefault="00E031B2" w:rsidP="000F70DA">
      <w:pPr>
        <w:spacing w:afterLines="40" w:after="96"/>
        <w:jc w:val="both"/>
        <w:rPr>
          <w:sz w:val="16"/>
          <w:szCs w:val="16"/>
        </w:rPr>
      </w:pPr>
      <w:r>
        <w:rPr>
          <w:sz w:val="16"/>
          <w:szCs w:val="16"/>
        </w:rPr>
        <w:t xml:space="preserve">Limitem plnění u pojištění odpovědnosti se rozumí horní hranice pojistného plnění z jedné a ze všech pojistných událostí vzniklých v průběhu jednoho pojistného roku. </w:t>
      </w:r>
    </w:p>
    <w:p w14:paraId="5129D1E8" w14:textId="77777777" w:rsidR="00941935" w:rsidRDefault="004C03DB" w:rsidP="000F70DA">
      <w:pPr>
        <w:spacing w:afterLines="40" w:after="96"/>
        <w:jc w:val="both"/>
        <w:rPr>
          <w:sz w:val="16"/>
          <w:szCs w:val="16"/>
        </w:rPr>
      </w:pPr>
      <w:r>
        <w:rPr>
          <w:sz w:val="16"/>
          <w:szCs w:val="16"/>
        </w:rPr>
        <w:t xml:space="preserve">Sublimitem plnění u výše vyjmenovaných součástí pojištění se rozumí horní hranice pojistného plnění z jedné a ze všech pojistných události vzniklých </w:t>
      </w:r>
      <w:r w:rsidR="00E031B2">
        <w:rPr>
          <w:sz w:val="16"/>
          <w:szCs w:val="16"/>
        </w:rPr>
        <w:t>v průběhu jednoho pojistného roku</w:t>
      </w:r>
      <w:r>
        <w:rPr>
          <w:sz w:val="16"/>
          <w:szCs w:val="16"/>
        </w:rPr>
        <w:t xml:space="preserve">, který se sjednává v rámci limitu pojistného plnění. </w:t>
      </w:r>
    </w:p>
    <w:p w14:paraId="4C66A4AC" w14:textId="77777777" w:rsidR="00941935" w:rsidRDefault="00D07EB5" w:rsidP="000F70DA">
      <w:pPr>
        <w:spacing w:afterLines="40" w:after="96"/>
        <w:jc w:val="both"/>
        <w:rPr>
          <w:sz w:val="16"/>
          <w:szCs w:val="16"/>
        </w:rPr>
      </w:pPr>
      <w:r>
        <w:rPr>
          <w:sz w:val="16"/>
          <w:szCs w:val="16"/>
        </w:rPr>
        <w:t>Za nedodržení podmínek zadání nebude považováno, bude-li některé z výše uvedených pojištění sjednáno samostatnou doložkou</w:t>
      </w:r>
      <w:r w:rsidR="00D001F0">
        <w:rPr>
          <w:sz w:val="16"/>
          <w:szCs w:val="16"/>
        </w:rPr>
        <w:t>,</w:t>
      </w:r>
      <w:r w:rsidR="00352188">
        <w:rPr>
          <w:sz w:val="16"/>
          <w:szCs w:val="16"/>
        </w:rPr>
        <w:t xml:space="preserve"> </w:t>
      </w:r>
      <w:r w:rsidR="00D001F0">
        <w:rPr>
          <w:sz w:val="16"/>
          <w:szCs w:val="16"/>
        </w:rPr>
        <w:t>ujednáním</w:t>
      </w:r>
      <w:r>
        <w:rPr>
          <w:sz w:val="16"/>
          <w:szCs w:val="16"/>
        </w:rPr>
        <w:t xml:space="preserve"> nebo připojištěním k základnímu rozsahu </w:t>
      </w:r>
      <w:r w:rsidR="008A56F3">
        <w:rPr>
          <w:sz w:val="16"/>
          <w:szCs w:val="16"/>
        </w:rPr>
        <w:t xml:space="preserve">nebo </w:t>
      </w:r>
      <w:r w:rsidR="004C03DB">
        <w:rPr>
          <w:sz w:val="16"/>
          <w:szCs w:val="16"/>
        </w:rPr>
        <w:t xml:space="preserve">se samostatným limitem plnění </w:t>
      </w:r>
      <w:r>
        <w:rPr>
          <w:sz w:val="16"/>
          <w:szCs w:val="16"/>
        </w:rPr>
        <w:t>nebo bude-</w:t>
      </w:r>
      <w:r w:rsidR="00E47467">
        <w:rPr>
          <w:sz w:val="16"/>
          <w:szCs w:val="16"/>
        </w:rPr>
        <w:t>li poskytnut vyšší limit plnění nebo bude</w:t>
      </w:r>
      <w:r w:rsidR="00451350">
        <w:rPr>
          <w:sz w:val="16"/>
          <w:szCs w:val="16"/>
        </w:rPr>
        <w:t xml:space="preserve">-li sjednána nižší spoluúčast oproti zadání v rámci nabízené ceny. </w:t>
      </w:r>
    </w:p>
    <w:p w14:paraId="18C829D6" w14:textId="77777777" w:rsidR="00941935" w:rsidRDefault="00941935" w:rsidP="000F70DA">
      <w:pPr>
        <w:spacing w:afterLines="40" w:after="96"/>
        <w:jc w:val="both"/>
        <w:rPr>
          <w:sz w:val="8"/>
          <w:szCs w:val="8"/>
        </w:rPr>
      </w:pPr>
    </w:p>
    <w:p w14:paraId="5859D857" w14:textId="77777777" w:rsidR="00932EFB" w:rsidRDefault="00932EFB">
      <w:pPr>
        <w:rPr>
          <w:b/>
          <w:i/>
          <w:sz w:val="16"/>
          <w:szCs w:val="16"/>
          <w:u w:val="single"/>
        </w:rPr>
      </w:pPr>
      <w:r>
        <w:rPr>
          <w:b/>
          <w:i/>
          <w:sz w:val="16"/>
          <w:szCs w:val="16"/>
          <w:u w:val="single"/>
        </w:rPr>
        <w:br w:type="page"/>
      </w:r>
    </w:p>
    <w:p w14:paraId="51F9B7EE" w14:textId="220FEF3E" w:rsidR="00E25B18" w:rsidRPr="00E34406" w:rsidRDefault="00E34406" w:rsidP="00E34406">
      <w:pPr>
        <w:spacing w:after="60"/>
        <w:rPr>
          <w:b/>
          <w:i/>
          <w:sz w:val="16"/>
          <w:szCs w:val="16"/>
          <w:u w:val="single"/>
        </w:rPr>
      </w:pPr>
      <w:r w:rsidRPr="00E34406">
        <w:rPr>
          <w:b/>
          <w:i/>
          <w:sz w:val="16"/>
          <w:szCs w:val="16"/>
          <w:u w:val="single"/>
        </w:rPr>
        <w:lastRenderedPageBreak/>
        <w:t>Pojištění regresních nároků za zaměstnance pojištěného obsahuje:</w:t>
      </w:r>
    </w:p>
    <w:p w14:paraId="74120059" w14:textId="01D7D1E5" w:rsidR="00941935" w:rsidRDefault="00607164">
      <w:pPr>
        <w:pStyle w:val="Odstavecseseznamem"/>
        <w:numPr>
          <w:ilvl w:val="0"/>
          <w:numId w:val="4"/>
        </w:numPr>
        <w:jc w:val="both"/>
        <w:rPr>
          <w:sz w:val="16"/>
          <w:szCs w:val="16"/>
        </w:rPr>
      </w:pPr>
      <w:commentRangeStart w:id="0"/>
      <w:r w:rsidRPr="00607164">
        <w:rPr>
          <w:sz w:val="16"/>
          <w:szCs w:val="16"/>
        </w:rPr>
        <w:t>regresní náhradu nákladů vynaložených zdravotní pojišťovnou na zdravotní péči poskytovanou poškozenému zaměstnanci v důsledku zaviněného protiprávního jednání pojištěného</w:t>
      </w:r>
      <w:del w:id="1" w:author="Zbynek Kros" w:date="2022-07-03T23:38:00Z">
        <w:r w:rsidRPr="00607164" w:rsidDel="00DB6942">
          <w:rPr>
            <w:sz w:val="16"/>
            <w:szCs w:val="16"/>
          </w:rPr>
          <w:delText xml:space="preserve"> – minimální limit, příp. sublimit plnění 5 mil. Kč</w:delText>
        </w:r>
      </w:del>
      <w:r w:rsidRPr="00607164">
        <w:rPr>
          <w:sz w:val="16"/>
          <w:szCs w:val="16"/>
        </w:rPr>
        <w:t>;</w:t>
      </w:r>
    </w:p>
    <w:p w14:paraId="71A43CD5" w14:textId="775B5756" w:rsidR="00941935" w:rsidRDefault="00E25B18" w:rsidP="000F70DA">
      <w:pPr>
        <w:pStyle w:val="Odstavecseseznamem"/>
        <w:numPr>
          <w:ilvl w:val="0"/>
          <w:numId w:val="4"/>
        </w:numPr>
        <w:spacing w:afterLines="40" w:after="96"/>
        <w:jc w:val="both"/>
        <w:rPr>
          <w:sz w:val="16"/>
          <w:szCs w:val="16"/>
        </w:rPr>
      </w:pPr>
      <w:r>
        <w:rPr>
          <w:sz w:val="16"/>
          <w:szCs w:val="16"/>
        </w:rPr>
        <w:t>regresní náhrad</w:t>
      </w:r>
      <w:r w:rsidR="00E34406">
        <w:rPr>
          <w:sz w:val="16"/>
          <w:szCs w:val="16"/>
        </w:rPr>
        <w:t>u</w:t>
      </w:r>
      <w:r>
        <w:rPr>
          <w:sz w:val="16"/>
          <w:szCs w:val="16"/>
        </w:rPr>
        <w:t xml:space="preserve"> nákladů vynaložených orgánem nemocenského pojištění na poskytnuté dávky poškozenému zaměstnanci v důsledku zaviněného protiprávního jednání pojištěného</w:t>
      </w:r>
      <w:del w:id="2" w:author="Zbynek Kros" w:date="2022-07-03T23:38:00Z">
        <w:r w:rsidDel="00DB6942">
          <w:rPr>
            <w:sz w:val="16"/>
            <w:szCs w:val="16"/>
          </w:rPr>
          <w:delText xml:space="preserve"> – minimální limit, příp. sublimit </w:delText>
        </w:r>
        <w:r w:rsidR="00733F1C" w:rsidDel="00DB6942">
          <w:rPr>
            <w:sz w:val="16"/>
            <w:szCs w:val="16"/>
          </w:rPr>
          <w:delText xml:space="preserve">plnění </w:delText>
        </w:r>
        <w:r w:rsidDel="00DB6942">
          <w:rPr>
            <w:sz w:val="16"/>
            <w:szCs w:val="16"/>
          </w:rPr>
          <w:delText>5 mil. Kč</w:delText>
        </w:r>
      </w:del>
      <w:r w:rsidR="008B3AB7">
        <w:rPr>
          <w:sz w:val="16"/>
          <w:szCs w:val="16"/>
        </w:rPr>
        <w:t>.</w:t>
      </w:r>
    </w:p>
    <w:p w14:paraId="1419186C" w14:textId="6E0BDB65" w:rsidR="00DB6942" w:rsidRPr="00DB6942" w:rsidRDefault="00DB6942">
      <w:pPr>
        <w:spacing w:afterLines="40" w:after="96"/>
        <w:jc w:val="both"/>
        <w:rPr>
          <w:ins w:id="3" w:author="Zbynek Kros" w:date="2022-07-03T23:38:00Z"/>
          <w:sz w:val="16"/>
          <w:szCs w:val="16"/>
          <w:rPrChange w:id="4" w:author="Zbynek Kros" w:date="2022-07-03T23:38:00Z">
            <w:rPr>
              <w:ins w:id="5" w:author="Zbynek Kros" w:date="2022-07-03T23:38:00Z"/>
            </w:rPr>
          </w:rPrChange>
        </w:rPr>
        <w:pPrChange w:id="6" w:author="Zbynek Kros" w:date="2022-07-03T23:38:00Z">
          <w:pPr>
            <w:pStyle w:val="Odstavecseseznamem"/>
            <w:numPr>
              <w:numId w:val="4"/>
            </w:numPr>
            <w:spacing w:afterLines="40" w:after="96"/>
            <w:ind w:left="1065" w:hanging="360"/>
            <w:jc w:val="both"/>
          </w:pPr>
        </w:pPrChange>
      </w:pPr>
      <w:ins w:id="7" w:author="Zbynek Kros" w:date="2022-07-03T23:38:00Z">
        <w:r w:rsidRPr="00DB6942">
          <w:rPr>
            <w:sz w:val="16"/>
            <w:szCs w:val="16"/>
            <w:rPrChange w:id="8" w:author="Zbynek Kros" w:date="2022-07-03T23:38:00Z">
              <w:rPr/>
            </w:rPrChange>
          </w:rPr>
          <w:t>Minimální limit, příp. sublimit plnění 5 mil. Kč</w:t>
        </w:r>
      </w:ins>
      <w:ins w:id="9" w:author="Zbynek Kros" w:date="2022-07-03T23:39:00Z">
        <w:r>
          <w:rPr>
            <w:sz w:val="16"/>
            <w:szCs w:val="16"/>
          </w:rPr>
          <w:t>.</w:t>
        </w:r>
      </w:ins>
      <w:commentRangeEnd w:id="0"/>
      <w:ins w:id="10" w:author="Zbynek Kros" w:date="2022-07-03T23:40:00Z">
        <w:r w:rsidR="003638CD">
          <w:rPr>
            <w:rStyle w:val="Odkaznakoment"/>
          </w:rPr>
          <w:commentReference w:id="0"/>
        </w:r>
      </w:ins>
    </w:p>
    <w:p w14:paraId="44BEA3CD" w14:textId="77777777" w:rsidR="00941935" w:rsidRDefault="00D07EB5" w:rsidP="000F70DA">
      <w:pPr>
        <w:spacing w:afterLines="40" w:after="96"/>
        <w:jc w:val="both"/>
        <w:rPr>
          <w:sz w:val="16"/>
          <w:szCs w:val="16"/>
        </w:rPr>
      </w:pPr>
      <w:r w:rsidRPr="00D07EB5">
        <w:rPr>
          <w:sz w:val="16"/>
          <w:szCs w:val="16"/>
        </w:rPr>
        <w:t xml:space="preserve">Za nedodržení podmínek </w:t>
      </w:r>
      <w:r>
        <w:rPr>
          <w:sz w:val="16"/>
          <w:szCs w:val="16"/>
        </w:rPr>
        <w:t xml:space="preserve">zadání </w:t>
      </w:r>
      <w:r w:rsidRPr="00D07EB5">
        <w:rPr>
          <w:sz w:val="16"/>
          <w:szCs w:val="16"/>
        </w:rPr>
        <w:t>nebude považováno, bude-li</w:t>
      </w:r>
      <w:r>
        <w:rPr>
          <w:sz w:val="16"/>
          <w:szCs w:val="16"/>
        </w:rPr>
        <w:t xml:space="preserve"> </w:t>
      </w:r>
      <w:r w:rsidRPr="00D07EB5">
        <w:rPr>
          <w:sz w:val="16"/>
          <w:szCs w:val="16"/>
        </w:rPr>
        <w:t>výše uveden</w:t>
      </w:r>
      <w:r>
        <w:rPr>
          <w:sz w:val="16"/>
          <w:szCs w:val="16"/>
        </w:rPr>
        <w:t>é</w:t>
      </w:r>
      <w:r w:rsidRPr="00D07EB5">
        <w:rPr>
          <w:sz w:val="16"/>
          <w:szCs w:val="16"/>
        </w:rPr>
        <w:t xml:space="preserve"> pojištění </w:t>
      </w:r>
      <w:r>
        <w:rPr>
          <w:sz w:val="16"/>
          <w:szCs w:val="16"/>
        </w:rPr>
        <w:t>součástí základního rozsahu</w:t>
      </w:r>
      <w:r w:rsidRPr="00D07EB5">
        <w:rPr>
          <w:sz w:val="16"/>
          <w:szCs w:val="16"/>
        </w:rPr>
        <w:t xml:space="preserve"> nebo </w:t>
      </w:r>
      <w:r>
        <w:rPr>
          <w:sz w:val="16"/>
          <w:szCs w:val="16"/>
        </w:rPr>
        <w:t>bude-li poskytnut vyšší limit plnění</w:t>
      </w:r>
      <w:r w:rsidR="00367DF4">
        <w:rPr>
          <w:sz w:val="16"/>
          <w:szCs w:val="16"/>
        </w:rPr>
        <w:t>.</w:t>
      </w:r>
    </w:p>
    <w:p w14:paraId="609EC304" w14:textId="77777777" w:rsidR="00941935" w:rsidRDefault="00941935" w:rsidP="000F70DA">
      <w:pPr>
        <w:spacing w:afterLines="40" w:after="96"/>
        <w:jc w:val="both"/>
        <w:rPr>
          <w:sz w:val="8"/>
          <w:szCs w:val="8"/>
        </w:rPr>
      </w:pPr>
    </w:p>
    <w:p w14:paraId="45AC5E99" w14:textId="77777777" w:rsidR="0058488E" w:rsidRPr="005B6AD7" w:rsidRDefault="00F83592" w:rsidP="005B6AD7">
      <w:pPr>
        <w:spacing w:after="60"/>
        <w:rPr>
          <w:b/>
          <w:i/>
          <w:sz w:val="16"/>
          <w:szCs w:val="16"/>
          <w:u w:val="single"/>
        </w:rPr>
      </w:pPr>
      <w:r>
        <w:rPr>
          <w:b/>
          <w:i/>
          <w:sz w:val="16"/>
          <w:szCs w:val="16"/>
          <w:u w:val="single"/>
        </w:rPr>
        <w:t>Pojištění o</w:t>
      </w:r>
      <w:r w:rsidR="0058488E" w:rsidRPr="005B6AD7">
        <w:rPr>
          <w:b/>
          <w:i/>
          <w:sz w:val="16"/>
          <w:szCs w:val="16"/>
          <w:u w:val="single"/>
        </w:rPr>
        <w:t>dpovědnost</w:t>
      </w:r>
      <w:r>
        <w:rPr>
          <w:b/>
          <w:i/>
          <w:sz w:val="16"/>
          <w:szCs w:val="16"/>
          <w:u w:val="single"/>
        </w:rPr>
        <w:t>i</w:t>
      </w:r>
      <w:r w:rsidR="0058488E" w:rsidRPr="005B6AD7">
        <w:rPr>
          <w:b/>
          <w:i/>
          <w:sz w:val="16"/>
          <w:szCs w:val="16"/>
          <w:u w:val="single"/>
        </w:rPr>
        <w:t xml:space="preserve"> za </w:t>
      </w:r>
      <w:r w:rsidR="00245198" w:rsidRPr="005B6AD7">
        <w:rPr>
          <w:b/>
          <w:i/>
          <w:sz w:val="16"/>
          <w:szCs w:val="16"/>
          <w:u w:val="single"/>
        </w:rPr>
        <w:t xml:space="preserve">cizí </w:t>
      </w:r>
      <w:r w:rsidR="0058488E" w:rsidRPr="005B6AD7">
        <w:rPr>
          <w:b/>
          <w:i/>
          <w:sz w:val="16"/>
          <w:szCs w:val="16"/>
          <w:u w:val="single"/>
        </w:rPr>
        <w:t xml:space="preserve">věci užívané a převzaté </w:t>
      </w:r>
      <w:r>
        <w:rPr>
          <w:b/>
          <w:i/>
          <w:sz w:val="16"/>
          <w:szCs w:val="16"/>
          <w:u w:val="single"/>
        </w:rPr>
        <w:t>se sjednává pro případ odpovědnosti za:</w:t>
      </w:r>
    </w:p>
    <w:p w14:paraId="00B5EDE0" w14:textId="77777777" w:rsidR="00941935" w:rsidRDefault="00607164">
      <w:pPr>
        <w:pStyle w:val="Odstavecseseznamem"/>
        <w:numPr>
          <w:ilvl w:val="0"/>
          <w:numId w:val="5"/>
        </w:numPr>
        <w:jc w:val="both"/>
        <w:rPr>
          <w:sz w:val="16"/>
          <w:szCs w:val="16"/>
        </w:rPr>
      </w:pPr>
      <w:r w:rsidRPr="00607164">
        <w:rPr>
          <w:sz w:val="16"/>
          <w:szCs w:val="16"/>
        </w:rPr>
        <w:t>poškození;</w:t>
      </w:r>
    </w:p>
    <w:p w14:paraId="5E735921" w14:textId="77777777" w:rsidR="00941935" w:rsidRDefault="00245198">
      <w:pPr>
        <w:pStyle w:val="Odstavecseseznamem"/>
        <w:numPr>
          <w:ilvl w:val="0"/>
          <w:numId w:val="5"/>
        </w:numPr>
        <w:jc w:val="both"/>
        <w:rPr>
          <w:sz w:val="16"/>
          <w:szCs w:val="16"/>
        </w:rPr>
      </w:pPr>
      <w:r>
        <w:rPr>
          <w:sz w:val="16"/>
          <w:szCs w:val="16"/>
        </w:rPr>
        <w:t xml:space="preserve">zničení </w:t>
      </w:r>
      <w:r w:rsidR="005B6AD7">
        <w:rPr>
          <w:sz w:val="16"/>
          <w:szCs w:val="16"/>
        </w:rPr>
        <w:t xml:space="preserve">cizí movité </w:t>
      </w:r>
      <w:r>
        <w:rPr>
          <w:sz w:val="16"/>
          <w:szCs w:val="16"/>
        </w:rPr>
        <w:t>věci</w:t>
      </w:r>
      <w:r w:rsidR="008B3AB7">
        <w:rPr>
          <w:sz w:val="16"/>
          <w:szCs w:val="16"/>
        </w:rPr>
        <w:t>.</w:t>
      </w:r>
    </w:p>
    <w:p w14:paraId="0A2F2E05" w14:textId="77777777" w:rsidR="00F83592" w:rsidRPr="00D664EB" w:rsidRDefault="00F83592" w:rsidP="00EC5FA9">
      <w:pPr>
        <w:jc w:val="both"/>
        <w:rPr>
          <w:sz w:val="16"/>
          <w:szCs w:val="16"/>
        </w:rPr>
      </w:pPr>
      <w:r>
        <w:rPr>
          <w:sz w:val="16"/>
          <w:szCs w:val="16"/>
        </w:rPr>
        <w:t xml:space="preserve">Cizí movitou věcí se rozumí věc převzatá za účelem provedení objednané činnosti nebo užívaná na základě jiného právního důvodu. Pojištění odpovědnosti se nevztahuje na škody na dopravních </w:t>
      </w:r>
      <w:r w:rsidRPr="00D664EB">
        <w:rPr>
          <w:sz w:val="16"/>
          <w:szCs w:val="16"/>
        </w:rPr>
        <w:t xml:space="preserve">prostředcích a jejich </w:t>
      </w:r>
      <w:r w:rsidR="00D664EB" w:rsidRPr="00D664EB">
        <w:rPr>
          <w:sz w:val="16"/>
          <w:szCs w:val="16"/>
        </w:rPr>
        <w:t>příslušenství.</w:t>
      </w:r>
    </w:p>
    <w:p w14:paraId="474B7597" w14:textId="77777777" w:rsidR="000411E6" w:rsidRPr="00EB4B85" w:rsidRDefault="000411E6" w:rsidP="000411E6">
      <w:pPr>
        <w:spacing w:after="60"/>
        <w:rPr>
          <w:b/>
          <w:i/>
          <w:sz w:val="8"/>
          <w:szCs w:val="8"/>
          <w:u w:val="single"/>
        </w:rPr>
      </w:pPr>
      <w:bookmarkStart w:id="11" w:name="_Hlk103524099"/>
    </w:p>
    <w:p w14:paraId="34EAEEA8" w14:textId="77777777" w:rsidR="000411E6" w:rsidRPr="00EF5A75" w:rsidRDefault="000411E6" w:rsidP="000411E6">
      <w:pPr>
        <w:spacing w:after="60"/>
        <w:rPr>
          <w:b/>
          <w:i/>
          <w:sz w:val="16"/>
          <w:szCs w:val="16"/>
          <w:u w:val="single"/>
        </w:rPr>
      </w:pPr>
      <w:r w:rsidRPr="00EF5A75">
        <w:rPr>
          <w:b/>
          <w:i/>
          <w:sz w:val="16"/>
          <w:szCs w:val="16"/>
          <w:u w:val="single"/>
        </w:rPr>
        <w:t xml:space="preserve">Odpovědnost za </w:t>
      </w:r>
      <w:r>
        <w:rPr>
          <w:b/>
          <w:i/>
          <w:sz w:val="16"/>
          <w:szCs w:val="16"/>
          <w:u w:val="single"/>
        </w:rPr>
        <w:t>ekologické újmy kryje:</w:t>
      </w:r>
    </w:p>
    <w:p w14:paraId="33D283D7" w14:textId="5EB701DD" w:rsidR="000411E6" w:rsidRDefault="000411E6" w:rsidP="000411E6">
      <w:pPr>
        <w:jc w:val="both"/>
        <w:rPr>
          <w:sz w:val="16"/>
          <w:szCs w:val="16"/>
        </w:rPr>
      </w:pPr>
      <w:r>
        <w:rPr>
          <w:sz w:val="16"/>
          <w:szCs w:val="16"/>
        </w:rPr>
        <w:t xml:space="preserve">náklady na </w:t>
      </w:r>
      <w:r w:rsidRPr="00AF3AA2">
        <w:rPr>
          <w:sz w:val="16"/>
          <w:szCs w:val="16"/>
        </w:rPr>
        <w:t>právním předpisem stanoven</w:t>
      </w:r>
      <w:r>
        <w:rPr>
          <w:sz w:val="16"/>
          <w:szCs w:val="16"/>
        </w:rPr>
        <w:t>ou</w:t>
      </w:r>
      <w:r w:rsidRPr="00AF3AA2">
        <w:rPr>
          <w:sz w:val="16"/>
          <w:szCs w:val="16"/>
        </w:rPr>
        <w:t xml:space="preserve"> povinnost pojištěného nahradit újmu způsobenou</w:t>
      </w:r>
      <w:r w:rsidRPr="002C24E3">
        <w:rPr>
          <w:sz w:val="16"/>
          <w:szCs w:val="16"/>
        </w:rPr>
        <w:t xml:space="preserve"> </w:t>
      </w:r>
      <w:r>
        <w:rPr>
          <w:sz w:val="16"/>
          <w:szCs w:val="16"/>
        </w:rPr>
        <w:t xml:space="preserve">na životním prostředí kontaminací vody, hornin, půdy, ovzduší, flóry a fauny nebo jiným porušením předpisů o ochraně životního prostředí, hospodaření s radioaktivními látkami </w:t>
      </w:r>
      <w:r w:rsidR="00E201D1">
        <w:rPr>
          <w:sz w:val="16"/>
          <w:szCs w:val="16"/>
        </w:rPr>
        <w:t>či</w:t>
      </w:r>
      <w:r>
        <w:rPr>
          <w:sz w:val="16"/>
          <w:szCs w:val="16"/>
        </w:rPr>
        <w:t xml:space="preserve"> s přírodními zdroji, a to v důsledku náhlé a nahodilé poruchy užitého zařízení či pochybení obsluhy.</w:t>
      </w:r>
    </w:p>
    <w:p w14:paraId="2E189CA8" w14:textId="14A8CB0F" w:rsidR="000411E6" w:rsidRDefault="000411E6" w:rsidP="000411E6">
      <w:pPr>
        <w:jc w:val="both"/>
        <w:rPr>
          <w:sz w:val="16"/>
          <w:szCs w:val="16"/>
        </w:rPr>
      </w:pPr>
      <w:r>
        <w:rPr>
          <w:sz w:val="16"/>
          <w:szCs w:val="16"/>
        </w:rPr>
        <w:t xml:space="preserve">Za náhradu </w:t>
      </w:r>
      <w:r w:rsidRPr="00AF3AA2">
        <w:rPr>
          <w:sz w:val="16"/>
          <w:szCs w:val="16"/>
        </w:rPr>
        <w:t>újm</w:t>
      </w:r>
      <w:r w:rsidR="00973264">
        <w:rPr>
          <w:sz w:val="16"/>
          <w:szCs w:val="16"/>
        </w:rPr>
        <w:t>y</w:t>
      </w:r>
      <w:r w:rsidRPr="00AF3AA2">
        <w:rPr>
          <w:sz w:val="16"/>
          <w:szCs w:val="16"/>
        </w:rPr>
        <w:t xml:space="preserve"> </w:t>
      </w:r>
      <w:r>
        <w:rPr>
          <w:sz w:val="16"/>
          <w:szCs w:val="16"/>
        </w:rPr>
        <w:t xml:space="preserve">ve smyslu tohoto pojištění se považují </w:t>
      </w:r>
      <w:r w:rsidR="00E201D1">
        <w:rPr>
          <w:sz w:val="16"/>
          <w:szCs w:val="16"/>
        </w:rPr>
        <w:t>i</w:t>
      </w:r>
      <w:r>
        <w:rPr>
          <w:sz w:val="16"/>
          <w:szCs w:val="16"/>
        </w:rPr>
        <w:t xml:space="preserve"> náklady</w:t>
      </w:r>
      <w:r w:rsidR="00E201D1">
        <w:rPr>
          <w:sz w:val="16"/>
          <w:szCs w:val="16"/>
        </w:rPr>
        <w:t xml:space="preserve"> odstranění havárie či závadného stavu</w:t>
      </w:r>
      <w:r>
        <w:rPr>
          <w:sz w:val="16"/>
          <w:szCs w:val="16"/>
        </w:rPr>
        <w:t xml:space="preserve">, které je pojištěný povinen uhradit na základě </w:t>
      </w:r>
      <w:r w:rsidR="00E201D1">
        <w:rPr>
          <w:sz w:val="16"/>
          <w:szCs w:val="16"/>
        </w:rPr>
        <w:t xml:space="preserve">havarijního plánu nebo </w:t>
      </w:r>
      <w:r>
        <w:rPr>
          <w:sz w:val="16"/>
          <w:szCs w:val="16"/>
        </w:rPr>
        <w:t>rozhodnutí příslušného úřadu dle §</w:t>
      </w:r>
      <w:r w:rsidR="00F44712">
        <w:rPr>
          <w:sz w:val="16"/>
          <w:szCs w:val="16"/>
        </w:rPr>
        <w:t> </w:t>
      </w:r>
      <w:r>
        <w:rPr>
          <w:sz w:val="16"/>
          <w:szCs w:val="16"/>
        </w:rPr>
        <w:t>41 a §</w:t>
      </w:r>
      <w:r w:rsidR="00F44712">
        <w:rPr>
          <w:sz w:val="16"/>
          <w:szCs w:val="16"/>
        </w:rPr>
        <w:t> </w:t>
      </w:r>
      <w:r>
        <w:rPr>
          <w:sz w:val="16"/>
          <w:szCs w:val="16"/>
        </w:rPr>
        <w:t>42 z</w:t>
      </w:r>
      <w:r w:rsidRPr="00265C9F">
        <w:rPr>
          <w:sz w:val="16"/>
          <w:szCs w:val="16"/>
        </w:rPr>
        <w:t>ákon</w:t>
      </w:r>
      <w:r>
        <w:rPr>
          <w:sz w:val="16"/>
          <w:szCs w:val="16"/>
        </w:rPr>
        <w:t>a</w:t>
      </w:r>
      <w:r w:rsidRPr="00265C9F">
        <w:rPr>
          <w:sz w:val="16"/>
          <w:szCs w:val="16"/>
        </w:rPr>
        <w:t xml:space="preserve"> č. 254/2001 Sb.</w:t>
      </w:r>
      <w:r>
        <w:rPr>
          <w:sz w:val="16"/>
          <w:szCs w:val="16"/>
        </w:rPr>
        <w:t xml:space="preserve">, </w:t>
      </w:r>
      <w:r w:rsidR="006D74BA">
        <w:rPr>
          <w:sz w:val="16"/>
          <w:szCs w:val="16"/>
        </w:rPr>
        <w:t>v</w:t>
      </w:r>
      <w:r>
        <w:rPr>
          <w:sz w:val="16"/>
          <w:szCs w:val="16"/>
        </w:rPr>
        <w:t>odní zákon.</w:t>
      </w:r>
    </w:p>
    <w:p w14:paraId="013EB2CD" w14:textId="2A82C33C" w:rsidR="000411E6" w:rsidRPr="002C24E3" w:rsidRDefault="000411E6" w:rsidP="000411E6">
      <w:pPr>
        <w:jc w:val="both"/>
        <w:rPr>
          <w:sz w:val="16"/>
          <w:szCs w:val="16"/>
        </w:rPr>
      </w:pPr>
      <w:r>
        <w:rPr>
          <w:sz w:val="16"/>
          <w:szCs w:val="16"/>
        </w:rPr>
        <w:t>M</w:t>
      </w:r>
      <w:r w:rsidRPr="002C24E3">
        <w:rPr>
          <w:sz w:val="16"/>
          <w:szCs w:val="16"/>
        </w:rPr>
        <w:t>inimální limit, příp</w:t>
      </w:r>
      <w:r>
        <w:rPr>
          <w:sz w:val="16"/>
          <w:szCs w:val="16"/>
        </w:rPr>
        <w:t>adně</w:t>
      </w:r>
      <w:r w:rsidRPr="002C24E3">
        <w:rPr>
          <w:sz w:val="16"/>
          <w:szCs w:val="16"/>
        </w:rPr>
        <w:t xml:space="preserve"> sublimit plnění </w:t>
      </w:r>
      <w:r>
        <w:rPr>
          <w:sz w:val="16"/>
          <w:szCs w:val="16"/>
        </w:rPr>
        <w:t>pro toto pojištění je 5</w:t>
      </w:r>
      <w:r w:rsidRPr="002C24E3">
        <w:rPr>
          <w:sz w:val="16"/>
          <w:szCs w:val="16"/>
        </w:rPr>
        <w:t xml:space="preserve"> mil. Kč</w:t>
      </w:r>
      <w:r w:rsidR="008B42E1">
        <w:rPr>
          <w:sz w:val="16"/>
          <w:szCs w:val="16"/>
        </w:rPr>
        <w:t>.</w:t>
      </w:r>
    </w:p>
    <w:p w14:paraId="4F052B64" w14:textId="77777777" w:rsidR="00EF5A75" w:rsidRPr="00EB4B85" w:rsidRDefault="00EF5A75" w:rsidP="00EF5A75">
      <w:pPr>
        <w:spacing w:after="60"/>
        <w:rPr>
          <w:b/>
          <w:i/>
          <w:sz w:val="8"/>
          <w:szCs w:val="8"/>
          <w:u w:val="single"/>
        </w:rPr>
      </w:pPr>
    </w:p>
    <w:p w14:paraId="145E704D" w14:textId="77777777" w:rsidR="0081020D" w:rsidRPr="00EF5A75" w:rsidRDefault="00E62D08" w:rsidP="00EF5A75">
      <w:pPr>
        <w:spacing w:after="60"/>
        <w:rPr>
          <w:b/>
          <w:i/>
          <w:sz w:val="16"/>
          <w:szCs w:val="16"/>
          <w:u w:val="single"/>
        </w:rPr>
      </w:pPr>
      <w:r w:rsidRPr="00EF5A75">
        <w:rPr>
          <w:b/>
          <w:i/>
          <w:sz w:val="16"/>
          <w:szCs w:val="16"/>
          <w:u w:val="single"/>
        </w:rPr>
        <w:t>Odpovědnost za čisté finanční škody</w:t>
      </w:r>
      <w:r w:rsidR="00E53A93">
        <w:rPr>
          <w:b/>
          <w:i/>
          <w:sz w:val="16"/>
          <w:szCs w:val="16"/>
          <w:u w:val="single"/>
        </w:rPr>
        <w:t xml:space="preserve"> kryje:</w:t>
      </w:r>
    </w:p>
    <w:p w14:paraId="0606ECB4" w14:textId="7588A4E4" w:rsidR="00941935" w:rsidRDefault="00607164">
      <w:pPr>
        <w:pStyle w:val="Odstavecseseznamem"/>
        <w:numPr>
          <w:ilvl w:val="0"/>
          <w:numId w:val="6"/>
        </w:numPr>
        <w:jc w:val="both"/>
        <w:rPr>
          <w:sz w:val="16"/>
          <w:szCs w:val="16"/>
        </w:rPr>
      </w:pPr>
      <w:r w:rsidRPr="00607164">
        <w:rPr>
          <w:sz w:val="16"/>
          <w:szCs w:val="16"/>
        </w:rPr>
        <w:t xml:space="preserve">škodu vzniklou jinak než při ublížení na zdraví, usmrcením, poškozením, zničením nebo pohřešováním hmotné věci, která byla způsobena jinému v souvislosti s oprávněně prováděnou činností nebo vztahem – minimální limit, příp. sublimit plnění </w:t>
      </w:r>
      <w:r w:rsidR="00AF06B2">
        <w:rPr>
          <w:sz w:val="16"/>
          <w:szCs w:val="16"/>
        </w:rPr>
        <w:t>5</w:t>
      </w:r>
      <w:r w:rsidRPr="00607164">
        <w:rPr>
          <w:sz w:val="16"/>
          <w:szCs w:val="16"/>
        </w:rPr>
        <w:t xml:space="preserve"> mil. Kč;</w:t>
      </w:r>
    </w:p>
    <w:p w14:paraId="52B367BE" w14:textId="77777777" w:rsidR="00941935" w:rsidRDefault="00E62D08">
      <w:pPr>
        <w:pStyle w:val="Odstavecseseznamem"/>
        <w:numPr>
          <w:ilvl w:val="0"/>
          <w:numId w:val="6"/>
        </w:numPr>
        <w:jc w:val="both"/>
        <w:rPr>
          <w:sz w:val="16"/>
          <w:szCs w:val="16"/>
        </w:rPr>
      </w:pPr>
      <w:r w:rsidRPr="00A302E8">
        <w:rPr>
          <w:sz w:val="16"/>
          <w:szCs w:val="16"/>
        </w:rPr>
        <w:t>škodu způsobenou veřejně poskytn</w:t>
      </w:r>
      <w:r w:rsidR="00451350">
        <w:rPr>
          <w:sz w:val="16"/>
          <w:szCs w:val="16"/>
        </w:rPr>
        <w:t>utou informací nebo radou</w:t>
      </w:r>
      <w:r w:rsidR="00451350" w:rsidRPr="00451350">
        <w:rPr>
          <w:sz w:val="16"/>
          <w:szCs w:val="16"/>
        </w:rPr>
        <w:t xml:space="preserve"> </w:t>
      </w:r>
      <w:r w:rsidR="00451350">
        <w:rPr>
          <w:sz w:val="16"/>
          <w:szCs w:val="16"/>
        </w:rPr>
        <w:t xml:space="preserve">pojištěného – minimální limit </w:t>
      </w:r>
      <w:r w:rsidR="00784257">
        <w:rPr>
          <w:sz w:val="16"/>
          <w:szCs w:val="16"/>
        </w:rPr>
        <w:t>plnění</w:t>
      </w:r>
      <w:r w:rsidR="00451350">
        <w:rPr>
          <w:sz w:val="16"/>
          <w:szCs w:val="16"/>
        </w:rPr>
        <w:t xml:space="preserve"> 500 tis. Kč</w:t>
      </w:r>
      <w:r w:rsidR="00D11703">
        <w:rPr>
          <w:sz w:val="16"/>
          <w:szCs w:val="16"/>
        </w:rPr>
        <w:t>.</w:t>
      </w:r>
      <w:r w:rsidR="00AF06B2">
        <w:rPr>
          <w:sz w:val="16"/>
          <w:szCs w:val="16"/>
        </w:rPr>
        <w:t xml:space="preserve"> Může být sjednáno jako samostatný limit nebo příp. sublimit k pojištění uvedenému pod bodem a)</w:t>
      </w:r>
      <w:r w:rsidR="00B15ECB">
        <w:rPr>
          <w:sz w:val="16"/>
          <w:szCs w:val="16"/>
        </w:rPr>
        <w:t>.</w:t>
      </w:r>
    </w:p>
    <w:bookmarkEnd w:id="11"/>
    <w:p w14:paraId="479FC043" w14:textId="77777777" w:rsidR="00E62D08" w:rsidRPr="009843D5" w:rsidRDefault="00E62D08" w:rsidP="009843D5">
      <w:pPr>
        <w:spacing w:after="0"/>
        <w:rPr>
          <w:sz w:val="8"/>
          <w:szCs w:val="8"/>
        </w:rPr>
      </w:pPr>
    </w:p>
    <w:p w14:paraId="569F94D1" w14:textId="77777777" w:rsidR="000E01D5" w:rsidRDefault="006D6542" w:rsidP="000E01D5">
      <w:pPr>
        <w:spacing w:after="60"/>
        <w:rPr>
          <w:b/>
          <w:i/>
          <w:sz w:val="16"/>
          <w:szCs w:val="16"/>
          <w:u w:val="single"/>
        </w:rPr>
      </w:pPr>
      <w:r>
        <w:rPr>
          <w:b/>
          <w:i/>
          <w:sz w:val="16"/>
          <w:szCs w:val="16"/>
          <w:u w:val="single"/>
        </w:rPr>
        <w:t>Informace k pojištění o</w:t>
      </w:r>
      <w:r w:rsidR="000E01D5" w:rsidRPr="00EF5A75">
        <w:rPr>
          <w:b/>
          <w:i/>
          <w:sz w:val="16"/>
          <w:szCs w:val="16"/>
          <w:u w:val="single"/>
        </w:rPr>
        <w:t>dpovědnost</w:t>
      </w:r>
      <w:r>
        <w:rPr>
          <w:b/>
          <w:i/>
          <w:sz w:val="16"/>
          <w:szCs w:val="16"/>
          <w:u w:val="single"/>
        </w:rPr>
        <w:t>i</w:t>
      </w:r>
      <w:r w:rsidR="000E01D5" w:rsidRPr="00EF5A75">
        <w:rPr>
          <w:b/>
          <w:i/>
          <w:sz w:val="16"/>
          <w:szCs w:val="16"/>
          <w:u w:val="single"/>
        </w:rPr>
        <w:t xml:space="preserve"> </w:t>
      </w:r>
      <w:r>
        <w:rPr>
          <w:b/>
          <w:i/>
          <w:sz w:val="16"/>
          <w:szCs w:val="16"/>
          <w:u w:val="single"/>
        </w:rPr>
        <w:t>při přepravě</w:t>
      </w:r>
      <w:r w:rsidR="000E01D5">
        <w:rPr>
          <w:b/>
          <w:i/>
          <w:sz w:val="16"/>
          <w:szCs w:val="16"/>
          <w:u w:val="single"/>
        </w:rPr>
        <w:t>:</w:t>
      </w:r>
    </w:p>
    <w:p w14:paraId="431D04E5" w14:textId="77777777" w:rsidR="00941935" w:rsidRDefault="009F0CD0">
      <w:pPr>
        <w:pStyle w:val="Odstavecseseznamem"/>
        <w:numPr>
          <w:ilvl w:val="1"/>
          <w:numId w:val="6"/>
        </w:numPr>
        <w:spacing w:after="60"/>
        <w:ind w:left="426"/>
        <w:jc w:val="both"/>
        <w:rPr>
          <w:sz w:val="16"/>
          <w:szCs w:val="16"/>
        </w:rPr>
      </w:pPr>
      <w:r w:rsidRPr="009F0CD0">
        <w:rPr>
          <w:sz w:val="16"/>
          <w:szCs w:val="16"/>
        </w:rPr>
        <w:t xml:space="preserve">jedná se pouze o odpovědnost při přepravě lodí, která je dána plněním zákonné povinnosti udržovat splavnost a nepřerušenost vodní cesty podle zákona </w:t>
      </w:r>
      <w:r w:rsidR="00B15ECB">
        <w:rPr>
          <w:sz w:val="16"/>
          <w:szCs w:val="16"/>
        </w:rPr>
        <w:t>č. </w:t>
      </w:r>
      <w:r w:rsidRPr="009F0CD0">
        <w:rPr>
          <w:sz w:val="16"/>
          <w:szCs w:val="16"/>
        </w:rPr>
        <w:t>114/1995 Sb</w:t>
      </w:r>
      <w:r w:rsidR="00B15ECB">
        <w:rPr>
          <w:sz w:val="16"/>
          <w:szCs w:val="16"/>
        </w:rPr>
        <w:t>.,</w:t>
      </w:r>
      <w:r w:rsidRPr="009F0CD0">
        <w:rPr>
          <w:sz w:val="16"/>
          <w:szCs w:val="16"/>
        </w:rPr>
        <w:t xml:space="preserve"> o vnitrozemské plavbě</w:t>
      </w:r>
      <w:r w:rsidR="00B15ECB">
        <w:rPr>
          <w:sz w:val="16"/>
          <w:szCs w:val="16"/>
        </w:rPr>
        <w:t>,</w:t>
      </w:r>
      <w:r w:rsidRPr="009F0CD0">
        <w:rPr>
          <w:sz w:val="16"/>
          <w:szCs w:val="16"/>
        </w:rPr>
        <w:t xml:space="preserve"> a </w:t>
      </w:r>
      <w:r w:rsidR="00B15ECB">
        <w:rPr>
          <w:sz w:val="16"/>
          <w:szCs w:val="16"/>
        </w:rPr>
        <w:t>zákona č. </w:t>
      </w:r>
      <w:r w:rsidRPr="009F0CD0">
        <w:rPr>
          <w:sz w:val="16"/>
          <w:szCs w:val="16"/>
        </w:rPr>
        <w:t>254/2001 Sb.</w:t>
      </w:r>
      <w:r w:rsidR="00B15ECB">
        <w:rPr>
          <w:sz w:val="16"/>
          <w:szCs w:val="16"/>
        </w:rPr>
        <w:t>,</w:t>
      </w:r>
      <w:r w:rsidRPr="009F0CD0">
        <w:rPr>
          <w:sz w:val="16"/>
          <w:szCs w:val="16"/>
        </w:rPr>
        <w:t xml:space="preserve"> o vodách a změně některých zákonů (vodní zákon)</w:t>
      </w:r>
      <w:r w:rsidR="00B15ECB">
        <w:rPr>
          <w:sz w:val="16"/>
          <w:szCs w:val="16"/>
        </w:rPr>
        <w:t>, ve znění pozdějších předpisů</w:t>
      </w:r>
      <w:r w:rsidRPr="009F0CD0">
        <w:rPr>
          <w:sz w:val="16"/>
          <w:szCs w:val="16"/>
        </w:rPr>
        <w:t>. Tato přeprava je konána na VD Slapy po komunikaci spojující horní a spodní náplavku nebo je konána mimořádně jako náhradní opatření z důvodu poruchy či krátkodobé odstávky na jiném VD v celé délce plavební cesty. V tomto případě slouží k realizaci této náhradní dopravy jakákoli komunikace v ČR.</w:t>
      </w:r>
      <w:r w:rsidR="00D36051" w:rsidRPr="00D36051">
        <w:t xml:space="preserve"> </w:t>
      </w:r>
      <w:r w:rsidRPr="009F0CD0">
        <w:rPr>
          <w:sz w:val="16"/>
          <w:szCs w:val="16"/>
        </w:rPr>
        <w:t>Realizace náhradní dopravy na jiné části vodní cesty je zcela výjimečným stavem, ke kterému obvykle nedochází častěji než jednou za několik let (za posledních 10 let nebyla taková doprava realizována ani jednou)</w:t>
      </w:r>
      <w:r w:rsidR="00B15ECB">
        <w:rPr>
          <w:sz w:val="16"/>
          <w:szCs w:val="16"/>
          <w:lang w:val="en-US"/>
        </w:rPr>
        <w:t>;</w:t>
      </w:r>
    </w:p>
    <w:p w14:paraId="4B519F68" w14:textId="77777777" w:rsidR="00941935" w:rsidRDefault="009F0CD0">
      <w:pPr>
        <w:pStyle w:val="Odstavecseseznamem"/>
        <w:numPr>
          <w:ilvl w:val="1"/>
          <w:numId w:val="6"/>
        </w:numPr>
        <w:spacing w:after="60"/>
        <w:ind w:left="426"/>
        <w:rPr>
          <w:sz w:val="16"/>
          <w:szCs w:val="16"/>
        </w:rPr>
      </w:pPr>
      <w:r w:rsidRPr="009F0CD0">
        <w:rPr>
          <w:sz w:val="16"/>
          <w:szCs w:val="16"/>
        </w:rPr>
        <w:t>pojištěný nemusí být pro účely této činnosti zapsán v živnostenském registru nebo obchodním rejstříku</w:t>
      </w:r>
      <w:r w:rsidR="00733F1C">
        <w:rPr>
          <w:sz w:val="16"/>
          <w:szCs w:val="16"/>
        </w:rPr>
        <w:t>;</w:t>
      </w:r>
    </w:p>
    <w:p w14:paraId="155D26EF" w14:textId="0654CF0D" w:rsidR="00941935" w:rsidRDefault="009F0CD0">
      <w:pPr>
        <w:pStyle w:val="Odstavecseseznamem"/>
        <w:numPr>
          <w:ilvl w:val="1"/>
          <w:numId w:val="6"/>
        </w:numPr>
        <w:spacing w:after="60"/>
        <w:ind w:left="426"/>
        <w:rPr>
          <w:sz w:val="16"/>
          <w:szCs w:val="16"/>
        </w:rPr>
      </w:pPr>
      <w:r w:rsidRPr="009F0CD0">
        <w:rPr>
          <w:sz w:val="16"/>
          <w:szCs w:val="16"/>
        </w:rPr>
        <w:t>přeprava je prováděna zdarma, tzn., že pojištěný nevystavuje fakturu ani jiný doklad</w:t>
      </w:r>
      <w:r w:rsidR="0041162A">
        <w:rPr>
          <w:sz w:val="16"/>
          <w:szCs w:val="16"/>
        </w:rPr>
        <w:t>,</w:t>
      </w:r>
      <w:r w:rsidRPr="009F0CD0">
        <w:rPr>
          <w:sz w:val="16"/>
          <w:szCs w:val="16"/>
        </w:rPr>
        <w:t xml:space="preserve"> a proto není pojištěný povinen předávat pojistiteli žádné doklady o platbě</w:t>
      </w:r>
      <w:r w:rsidR="00733F1C">
        <w:rPr>
          <w:sz w:val="16"/>
          <w:szCs w:val="16"/>
        </w:rPr>
        <w:t>;</w:t>
      </w:r>
    </w:p>
    <w:p w14:paraId="31AB639C" w14:textId="77777777" w:rsidR="00941935" w:rsidRDefault="009F0CD0">
      <w:pPr>
        <w:pStyle w:val="Odstavecseseznamem"/>
        <w:numPr>
          <w:ilvl w:val="1"/>
          <w:numId w:val="6"/>
        </w:numPr>
        <w:spacing w:after="60"/>
        <w:ind w:left="426"/>
        <w:rPr>
          <w:color w:val="000000" w:themeColor="text1"/>
          <w:sz w:val="16"/>
          <w:szCs w:val="16"/>
        </w:rPr>
      </w:pPr>
      <w:r w:rsidRPr="009F0CD0">
        <w:rPr>
          <w:sz w:val="16"/>
          <w:szCs w:val="16"/>
        </w:rPr>
        <w:t>pojištěný není při této činnosti povinný vystavovat přepravní doklad, neboť informaci o této přepravě zaznamenává do provozního deníku daného vodního díla. Pojistitel je tedy při této činnosti oprávněn vyžadovat na pojištěném pouze kopii zápisu do provozního deníku</w:t>
      </w:r>
      <w:r w:rsidR="00607164" w:rsidRPr="00607164">
        <w:rPr>
          <w:color w:val="000000" w:themeColor="text1"/>
          <w:sz w:val="16"/>
          <w:szCs w:val="16"/>
        </w:rPr>
        <w:t>;</w:t>
      </w:r>
    </w:p>
    <w:p w14:paraId="171927C6" w14:textId="495EA820" w:rsidR="00941935" w:rsidRDefault="009F0CD0">
      <w:pPr>
        <w:pStyle w:val="Odstavecseseznamem"/>
        <w:numPr>
          <w:ilvl w:val="1"/>
          <w:numId w:val="6"/>
        </w:numPr>
        <w:spacing w:after="60"/>
        <w:ind w:left="426"/>
        <w:rPr>
          <w:sz w:val="16"/>
          <w:szCs w:val="16"/>
        </w:rPr>
      </w:pPr>
      <w:r w:rsidRPr="009F0CD0">
        <w:rPr>
          <w:sz w:val="16"/>
          <w:szCs w:val="16"/>
        </w:rPr>
        <w:t xml:space="preserve">minimální limit, příp. sublimit </w:t>
      </w:r>
      <w:r w:rsidR="00733F1C">
        <w:rPr>
          <w:sz w:val="16"/>
          <w:szCs w:val="16"/>
        </w:rPr>
        <w:t xml:space="preserve">plnění </w:t>
      </w:r>
      <w:r w:rsidRPr="009F0CD0">
        <w:rPr>
          <w:sz w:val="16"/>
          <w:szCs w:val="16"/>
        </w:rPr>
        <w:t>1</w:t>
      </w:r>
      <w:r w:rsidR="0044412D">
        <w:rPr>
          <w:sz w:val="16"/>
          <w:szCs w:val="16"/>
        </w:rPr>
        <w:t>,5</w:t>
      </w:r>
      <w:r w:rsidRPr="009F0CD0">
        <w:rPr>
          <w:sz w:val="16"/>
          <w:szCs w:val="16"/>
        </w:rPr>
        <w:t xml:space="preserve"> mil. Kč</w:t>
      </w:r>
      <w:r w:rsidR="00784257">
        <w:rPr>
          <w:sz w:val="16"/>
          <w:szCs w:val="16"/>
        </w:rPr>
        <w:t>.</w:t>
      </w:r>
    </w:p>
    <w:p w14:paraId="3B179113" w14:textId="77777777" w:rsidR="006D6542" w:rsidRPr="0012026C" w:rsidRDefault="006D6542" w:rsidP="000E01D5">
      <w:pPr>
        <w:spacing w:after="60"/>
        <w:rPr>
          <w:sz w:val="8"/>
          <w:szCs w:val="8"/>
        </w:rPr>
      </w:pPr>
    </w:p>
    <w:p w14:paraId="12255DF2" w14:textId="77777777" w:rsidR="00B03D2C" w:rsidRPr="00E53A93" w:rsidRDefault="00E53A93" w:rsidP="000E01D5">
      <w:pPr>
        <w:spacing w:after="60"/>
        <w:rPr>
          <w:i/>
          <w:sz w:val="16"/>
          <w:szCs w:val="16"/>
          <w:u w:val="single"/>
        </w:rPr>
      </w:pPr>
      <w:r w:rsidRPr="00E53A93">
        <w:rPr>
          <w:i/>
          <w:sz w:val="16"/>
          <w:szCs w:val="16"/>
          <w:u w:val="single"/>
        </w:rPr>
        <w:t>P</w:t>
      </w:r>
      <w:r w:rsidR="00B03D2C" w:rsidRPr="00E53A93">
        <w:rPr>
          <w:i/>
          <w:sz w:val="16"/>
          <w:szCs w:val="16"/>
          <w:u w:val="single"/>
        </w:rPr>
        <w:t xml:space="preserve">ojištění </w:t>
      </w:r>
      <w:r w:rsidRPr="00E53A93">
        <w:rPr>
          <w:i/>
          <w:sz w:val="16"/>
          <w:szCs w:val="16"/>
          <w:u w:val="single"/>
        </w:rPr>
        <w:t xml:space="preserve">této činnosti pojištěného </w:t>
      </w:r>
      <w:r w:rsidR="00B03D2C" w:rsidRPr="00E53A93">
        <w:rPr>
          <w:i/>
          <w:sz w:val="16"/>
          <w:szCs w:val="16"/>
          <w:u w:val="single"/>
        </w:rPr>
        <w:t>se vztahuje</w:t>
      </w:r>
      <w:r w:rsidRPr="00E53A93">
        <w:rPr>
          <w:i/>
          <w:sz w:val="16"/>
          <w:szCs w:val="16"/>
          <w:u w:val="single"/>
        </w:rPr>
        <w:t xml:space="preserve"> na</w:t>
      </w:r>
      <w:r w:rsidR="00B03D2C" w:rsidRPr="00E53A93">
        <w:rPr>
          <w:i/>
          <w:sz w:val="16"/>
          <w:szCs w:val="16"/>
          <w:u w:val="single"/>
        </w:rPr>
        <w:t>:</w:t>
      </w:r>
    </w:p>
    <w:p w14:paraId="3E91D0CD" w14:textId="77777777" w:rsidR="00941935" w:rsidRDefault="00607164">
      <w:pPr>
        <w:pStyle w:val="Odstavecseseznamem"/>
        <w:numPr>
          <w:ilvl w:val="0"/>
          <w:numId w:val="7"/>
        </w:numPr>
        <w:jc w:val="both"/>
        <w:rPr>
          <w:sz w:val="16"/>
          <w:szCs w:val="16"/>
        </w:rPr>
      </w:pPr>
      <w:r w:rsidRPr="00607164">
        <w:rPr>
          <w:sz w:val="16"/>
          <w:szCs w:val="16"/>
        </w:rPr>
        <w:t>odpovědnost za škodu na movitých věcech převzatých za účelem přepravy. Movitou věcí se rozumí plavidlo, včetně jeho příslušenství a vybavení, které je provozované v rámci vnitrostátní plavby</w:t>
      </w:r>
      <w:r w:rsidRPr="00607164">
        <w:rPr>
          <w:sz w:val="16"/>
          <w:szCs w:val="16"/>
          <w:lang w:val="en-US"/>
        </w:rPr>
        <w:t>;</w:t>
      </w:r>
    </w:p>
    <w:p w14:paraId="7B0411AD" w14:textId="77777777" w:rsidR="00941935" w:rsidRDefault="00B03D2C">
      <w:pPr>
        <w:pStyle w:val="Odstavecseseznamem"/>
        <w:numPr>
          <w:ilvl w:val="0"/>
          <w:numId w:val="7"/>
        </w:numPr>
        <w:jc w:val="both"/>
        <w:rPr>
          <w:sz w:val="16"/>
          <w:szCs w:val="16"/>
        </w:rPr>
      </w:pPr>
      <w:r>
        <w:rPr>
          <w:sz w:val="16"/>
          <w:szCs w:val="16"/>
        </w:rPr>
        <w:t>odpovědnost za škodu způsobenou během nakládky a vykládky, kterou prováděl nebo na jejímž provádění se podílel pojištěný</w:t>
      </w:r>
      <w:r w:rsidR="00784257">
        <w:rPr>
          <w:sz w:val="16"/>
          <w:szCs w:val="16"/>
        </w:rPr>
        <w:t>;</w:t>
      </w:r>
    </w:p>
    <w:p w14:paraId="66270571" w14:textId="77777777" w:rsidR="00941935" w:rsidRDefault="00B03D2C">
      <w:pPr>
        <w:pStyle w:val="Odstavecseseznamem"/>
        <w:numPr>
          <w:ilvl w:val="0"/>
          <w:numId w:val="7"/>
        </w:numPr>
        <w:jc w:val="both"/>
        <w:rPr>
          <w:sz w:val="16"/>
          <w:szCs w:val="16"/>
        </w:rPr>
      </w:pPr>
      <w:r>
        <w:rPr>
          <w:sz w:val="16"/>
          <w:szCs w:val="16"/>
        </w:rPr>
        <w:t xml:space="preserve">odpovědnost pojištěného za újmu </w:t>
      </w:r>
      <w:r w:rsidR="00E53A93">
        <w:rPr>
          <w:sz w:val="16"/>
          <w:szCs w:val="16"/>
        </w:rPr>
        <w:t xml:space="preserve">na zdraví nebo životě </w:t>
      </w:r>
      <w:r>
        <w:rPr>
          <w:sz w:val="16"/>
          <w:szCs w:val="16"/>
        </w:rPr>
        <w:t>způsobenou osobám nacházejícím se na plavidle</w:t>
      </w:r>
      <w:r w:rsidR="00E53A93">
        <w:rPr>
          <w:sz w:val="16"/>
          <w:szCs w:val="16"/>
        </w:rPr>
        <w:t>, které je</w:t>
      </w:r>
      <w:r>
        <w:rPr>
          <w:sz w:val="16"/>
          <w:szCs w:val="16"/>
        </w:rPr>
        <w:t xml:space="preserve"> určené k</w:t>
      </w:r>
      <w:r w:rsidR="00E53A93">
        <w:rPr>
          <w:sz w:val="16"/>
          <w:szCs w:val="16"/>
        </w:rPr>
        <w:t> </w:t>
      </w:r>
      <w:r>
        <w:rPr>
          <w:sz w:val="16"/>
          <w:szCs w:val="16"/>
        </w:rPr>
        <w:t>přepravě</w:t>
      </w:r>
      <w:r w:rsidR="00E53A93">
        <w:rPr>
          <w:sz w:val="16"/>
          <w:szCs w:val="16"/>
        </w:rPr>
        <w:t>, a to</w:t>
      </w:r>
      <w:r>
        <w:rPr>
          <w:sz w:val="16"/>
          <w:szCs w:val="16"/>
        </w:rPr>
        <w:t xml:space="preserve"> v průběhu naklá</w:t>
      </w:r>
      <w:r w:rsidR="00E53A93">
        <w:rPr>
          <w:sz w:val="16"/>
          <w:szCs w:val="16"/>
        </w:rPr>
        <w:t>dky a vykládky</w:t>
      </w:r>
      <w:r w:rsidR="00784257">
        <w:rPr>
          <w:sz w:val="16"/>
          <w:szCs w:val="16"/>
        </w:rPr>
        <w:t>.</w:t>
      </w:r>
    </w:p>
    <w:p w14:paraId="21BAD49B" w14:textId="77777777" w:rsidR="0003657C" w:rsidRDefault="0003657C">
      <w:pPr>
        <w:rPr>
          <w:b/>
          <w:i/>
          <w:sz w:val="16"/>
          <w:szCs w:val="16"/>
          <w:u w:val="single"/>
        </w:rPr>
      </w:pPr>
      <w:r>
        <w:rPr>
          <w:b/>
          <w:i/>
          <w:sz w:val="16"/>
          <w:szCs w:val="16"/>
          <w:u w:val="single"/>
        </w:rPr>
        <w:br w:type="page"/>
      </w:r>
    </w:p>
    <w:p w14:paraId="0208B9F7" w14:textId="7E947E36" w:rsidR="00734E6A" w:rsidRDefault="00734E6A" w:rsidP="005A4BE4">
      <w:pPr>
        <w:spacing w:after="60"/>
        <w:rPr>
          <w:b/>
          <w:i/>
          <w:sz w:val="16"/>
          <w:szCs w:val="16"/>
          <w:u w:val="single"/>
        </w:rPr>
      </w:pPr>
      <w:r w:rsidRPr="005A4BE4">
        <w:rPr>
          <w:b/>
          <w:i/>
          <w:sz w:val="16"/>
          <w:szCs w:val="16"/>
          <w:u w:val="single"/>
        </w:rPr>
        <w:lastRenderedPageBreak/>
        <w:t xml:space="preserve">Přehled </w:t>
      </w:r>
      <w:r w:rsidR="009843D5">
        <w:rPr>
          <w:b/>
          <w:i/>
          <w:sz w:val="16"/>
          <w:szCs w:val="16"/>
          <w:u w:val="single"/>
        </w:rPr>
        <w:t>pojistného plnění z pojištění odpovědnosti</w:t>
      </w:r>
    </w:p>
    <w:p w14:paraId="23D2DA27" w14:textId="77777777" w:rsidR="005A4BE4" w:rsidRPr="005A4BE4" w:rsidRDefault="005A4BE4" w:rsidP="005A4BE4">
      <w:pPr>
        <w:spacing w:after="60"/>
        <w:rPr>
          <w:b/>
          <w:i/>
          <w:sz w:val="16"/>
          <w:szCs w:val="16"/>
          <w:u w:val="single"/>
        </w:rPr>
      </w:pPr>
    </w:p>
    <w:tbl>
      <w:tblPr>
        <w:tblW w:w="8716" w:type="dxa"/>
        <w:tblInd w:w="421" w:type="dxa"/>
        <w:tblCellMar>
          <w:left w:w="70" w:type="dxa"/>
          <w:right w:w="70" w:type="dxa"/>
        </w:tblCellMar>
        <w:tblLook w:val="0000" w:firstRow="0" w:lastRow="0" w:firstColumn="0" w:lastColumn="0" w:noHBand="0" w:noVBand="0"/>
      </w:tblPr>
      <w:tblGrid>
        <w:gridCol w:w="2079"/>
        <w:gridCol w:w="3579"/>
        <w:gridCol w:w="3058"/>
      </w:tblGrid>
      <w:tr w:rsidR="00644822" w:rsidRPr="004C0A2F" w14:paraId="49F2D633" w14:textId="77777777" w:rsidTr="00644822">
        <w:trPr>
          <w:trHeight w:val="284"/>
        </w:trPr>
        <w:tc>
          <w:tcPr>
            <w:tcW w:w="2059" w:type="dxa"/>
            <w:tcBorders>
              <w:top w:val="single" w:sz="12" w:space="0" w:color="auto"/>
              <w:left w:val="single" w:sz="12" w:space="0" w:color="auto"/>
              <w:bottom w:val="single" w:sz="12" w:space="0" w:color="000000"/>
              <w:right w:val="single" w:sz="4" w:space="0" w:color="auto"/>
            </w:tcBorders>
            <w:vAlign w:val="center"/>
          </w:tcPr>
          <w:p w14:paraId="33D76AE3" w14:textId="77777777" w:rsidR="00644822" w:rsidRPr="004C0A2F" w:rsidRDefault="00644822" w:rsidP="0036756E">
            <w:pPr>
              <w:spacing w:before="20" w:after="20"/>
              <w:jc w:val="center"/>
              <w:rPr>
                <w:rFonts w:cs="Arial"/>
                <w:b/>
                <w:sz w:val="16"/>
                <w:szCs w:val="16"/>
              </w:rPr>
            </w:pPr>
            <w:r w:rsidRPr="004C0A2F">
              <w:rPr>
                <w:rFonts w:cs="Arial"/>
                <w:b/>
                <w:sz w:val="16"/>
                <w:szCs w:val="16"/>
              </w:rPr>
              <w:t>ROK</w:t>
            </w:r>
          </w:p>
        </w:tc>
        <w:tc>
          <w:tcPr>
            <w:tcW w:w="3544" w:type="dxa"/>
            <w:tcBorders>
              <w:top w:val="single" w:sz="12" w:space="0" w:color="auto"/>
              <w:left w:val="single" w:sz="12" w:space="0" w:color="auto"/>
              <w:bottom w:val="single" w:sz="12" w:space="0" w:color="000000"/>
              <w:right w:val="single" w:sz="4" w:space="0" w:color="auto"/>
            </w:tcBorders>
            <w:shd w:val="clear" w:color="auto" w:fill="auto"/>
            <w:vAlign w:val="center"/>
          </w:tcPr>
          <w:p w14:paraId="6A2C6878" w14:textId="77777777" w:rsidR="00644822" w:rsidRPr="004C0A2F" w:rsidRDefault="00644822" w:rsidP="0036756E">
            <w:pPr>
              <w:spacing w:before="20" w:after="20"/>
              <w:jc w:val="center"/>
              <w:rPr>
                <w:rFonts w:cs="Arial"/>
                <w:b/>
                <w:sz w:val="16"/>
                <w:szCs w:val="16"/>
              </w:rPr>
            </w:pPr>
            <w:r>
              <w:rPr>
                <w:rFonts w:cs="Arial"/>
                <w:b/>
                <w:sz w:val="16"/>
                <w:szCs w:val="16"/>
              </w:rPr>
              <w:t>Počet pojistných událostí</w:t>
            </w:r>
          </w:p>
        </w:tc>
        <w:tc>
          <w:tcPr>
            <w:tcW w:w="3028" w:type="dxa"/>
            <w:tcBorders>
              <w:top w:val="single" w:sz="12" w:space="0" w:color="auto"/>
              <w:left w:val="single" w:sz="4" w:space="0" w:color="auto"/>
              <w:bottom w:val="single" w:sz="12" w:space="0" w:color="000000"/>
              <w:right w:val="single" w:sz="12" w:space="0" w:color="000000"/>
            </w:tcBorders>
            <w:shd w:val="clear" w:color="auto" w:fill="auto"/>
            <w:vAlign w:val="center"/>
          </w:tcPr>
          <w:p w14:paraId="44B0B3E9" w14:textId="77777777" w:rsidR="00644822" w:rsidRPr="004C0A2F" w:rsidRDefault="00644822" w:rsidP="0036756E">
            <w:pPr>
              <w:spacing w:before="20" w:after="20"/>
              <w:jc w:val="center"/>
              <w:rPr>
                <w:rFonts w:cs="Arial"/>
                <w:b/>
                <w:bCs/>
                <w:sz w:val="16"/>
                <w:szCs w:val="16"/>
              </w:rPr>
            </w:pPr>
            <w:r>
              <w:rPr>
                <w:rFonts w:cs="Arial"/>
                <w:b/>
                <w:bCs/>
                <w:sz w:val="16"/>
                <w:szCs w:val="16"/>
              </w:rPr>
              <w:t>Výplata pojistného plnění v Kč</w:t>
            </w:r>
          </w:p>
        </w:tc>
      </w:tr>
      <w:tr w:rsidR="00644822" w:rsidRPr="00C00B62" w14:paraId="30C3A0C6" w14:textId="77777777" w:rsidTr="00644822">
        <w:trPr>
          <w:trHeight w:val="284"/>
        </w:trPr>
        <w:tc>
          <w:tcPr>
            <w:tcW w:w="2059" w:type="dxa"/>
            <w:tcBorders>
              <w:top w:val="nil"/>
              <w:left w:val="single" w:sz="12" w:space="0" w:color="auto"/>
              <w:bottom w:val="single" w:sz="4" w:space="0" w:color="auto"/>
              <w:right w:val="single" w:sz="4" w:space="0" w:color="auto"/>
            </w:tcBorders>
            <w:vAlign w:val="center"/>
          </w:tcPr>
          <w:p w14:paraId="0410333B" w14:textId="77777777" w:rsidR="00644822" w:rsidRPr="004C0A2F" w:rsidRDefault="00644822" w:rsidP="0036756E">
            <w:pPr>
              <w:spacing w:before="20" w:after="20"/>
              <w:jc w:val="center"/>
              <w:rPr>
                <w:rFonts w:cs="Arial"/>
                <w:b/>
                <w:sz w:val="16"/>
                <w:szCs w:val="16"/>
              </w:rPr>
            </w:pPr>
            <w:r w:rsidRPr="004C0A2F">
              <w:rPr>
                <w:rFonts w:cs="Arial"/>
                <w:b/>
                <w:sz w:val="16"/>
                <w:szCs w:val="16"/>
              </w:rPr>
              <w:t>201</w:t>
            </w:r>
            <w:r>
              <w:rPr>
                <w:rFonts w:cs="Arial"/>
                <w:b/>
                <w:sz w:val="16"/>
                <w:szCs w:val="16"/>
              </w:rPr>
              <w:t>6</w:t>
            </w:r>
          </w:p>
        </w:tc>
        <w:tc>
          <w:tcPr>
            <w:tcW w:w="3544" w:type="dxa"/>
            <w:tcBorders>
              <w:top w:val="nil"/>
              <w:left w:val="single" w:sz="12" w:space="0" w:color="auto"/>
              <w:bottom w:val="single" w:sz="4" w:space="0" w:color="auto"/>
              <w:right w:val="single" w:sz="4" w:space="0" w:color="auto"/>
            </w:tcBorders>
            <w:shd w:val="clear" w:color="auto" w:fill="auto"/>
            <w:vAlign w:val="center"/>
          </w:tcPr>
          <w:p w14:paraId="7C8A0398" w14:textId="77777777" w:rsidR="00644822" w:rsidRPr="00C00B62" w:rsidRDefault="00644822" w:rsidP="0036756E">
            <w:pPr>
              <w:spacing w:before="20" w:after="20"/>
              <w:jc w:val="center"/>
              <w:rPr>
                <w:rFonts w:cs="Arial"/>
                <w:sz w:val="16"/>
                <w:szCs w:val="16"/>
              </w:rPr>
            </w:pPr>
            <w:r>
              <w:rPr>
                <w:rFonts w:cs="Arial"/>
                <w:sz w:val="16"/>
                <w:szCs w:val="16"/>
              </w:rPr>
              <w:t>0</w:t>
            </w:r>
          </w:p>
        </w:tc>
        <w:tc>
          <w:tcPr>
            <w:tcW w:w="3028" w:type="dxa"/>
            <w:tcBorders>
              <w:top w:val="nil"/>
              <w:left w:val="single" w:sz="4" w:space="0" w:color="auto"/>
              <w:bottom w:val="single" w:sz="4" w:space="0" w:color="auto"/>
              <w:right w:val="single" w:sz="12" w:space="0" w:color="000000"/>
            </w:tcBorders>
            <w:shd w:val="clear" w:color="auto" w:fill="auto"/>
            <w:vAlign w:val="center"/>
          </w:tcPr>
          <w:p w14:paraId="55B8E204" w14:textId="77777777" w:rsidR="00644822" w:rsidRPr="00C00B62" w:rsidRDefault="00644822" w:rsidP="0036756E">
            <w:pPr>
              <w:spacing w:before="20" w:after="20"/>
              <w:jc w:val="center"/>
              <w:rPr>
                <w:rFonts w:cs="Arial"/>
                <w:sz w:val="16"/>
                <w:szCs w:val="16"/>
              </w:rPr>
            </w:pPr>
            <w:r>
              <w:rPr>
                <w:rFonts w:cs="Arial"/>
                <w:sz w:val="16"/>
                <w:szCs w:val="16"/>
              </w:rPr>
              <w:t>0,-</w:t>
            </w:r>
          </w:p>
        </w:tc>
      </w:tr>
      <w:tr w:rsidR="00644822" w:rsidRPr="00C00B62" w14:paraId="300E91DE" w14:textId="77777777" w:rsidTr="0064482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5BFBA64B" w14:textId="77777777" w:rsidR="00644822" w:rsidRPr="004C0A2F" w:rsidRDefault="00644822" w:rsidP="0036756E">
            <w:pPr>
              <w:spacing w:before="20" w:after="20"/>
              <w:jc w:val="center"/>
              <w:rPr>
                <w:rFonts w:cs="Arial"/>
                <w:b/>
                <w:sz w:val="16"/>
                <w:szCs w:val="16"/>
              </w:rPr>
            </w:pPr>
            <w:r w:rsidRPr="004C0A2F">
              <w:rPr>
                <w:rFonts w:cs="Arial"/>
                <w:b/>
                <w:sz w:val="16"/>
                <w:szCs w:val="16"/>
              </w:rPr>
              <w:t>201</w:t>
            </w:r>
            <w:r>
              <w:rPr>
                <w:rFonts w:cs="Arial"/>
                <w:b/>
                <w:sz w:val="16"/>
                <w:szCs w:val="16"/>
              </w:rPr>
              <w:t>7</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60276755" w14:textId="77777777" w:rsidR="00644822" w:rsidRPr="00C00B62" w:rsidRDefault="00644822" w:rsidP="0036756E">
            <w:pPr>
              <w:spacing w:before="20" w:after="20"/>
              <w:jc w:val="center"/>
              <w:rPr>
                <w:rFonts w:cs="Arial"/>
                <w:sz w:val="16"/>
                <w:szCs w:val="16"/>
              </w:rPr>
            </w:pPr>
            <w:r>
              <w:rPr>
                <w:rFonts w:cs="Arial"/>
                <w:sz w:val="16"/>
                <w:szCs w:val="16"/>
              </w:rPr>
              <w:t>2</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62B40AC8" w14:textId="77777777" w:rsidR="00644822" w:rsidRPr="00C00B62" w:rsidRDefault="00644822" w:rsidP="0036756E">
            <w:pPr>
              <w:spacing w:before="20" w:after="20"/>
              <w:jc w:val="center"/>
              <w:rPr>
                <w:rFonts w:cs="Arial"/>
                <w:sz w:val="16"/>
                <w:szCs w:val="16"/>
              </w:rPr>
            </w:pPr>
            <w:r>
              <w:rPr>
                <w:rFonts w:cs="Arial"/>
                <w:sz w:val="16"/>
                <w:szCs w:val="16"/>
              </w:rPr>
              <w:t>26 128,-</w:t>
            </w:r>
          </w:p>
        </w:tc>
      </w:tr>
      <w:tr w:rsidR="00644822" w:rsidRPr="00C00B62" w14:paraId="0AAA4C08" w14:textId="77777777" w:rsidTr="0064482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39FECB1D" w14:textId="77777777" w:rsidR="00644822" w:rsidRPr="004C0A2F" w:rsidRDefault="00644822" w:rsidP="0036756E">
            <w:pPr>
              <w:spacing w:before="20" w:after="20"/>
              <w:jc w:val="center"/>
              <w:rPr>
                <w:rFonts w:cs="Arial"/>
                <w:b/>
                <w:sz w:val="16"/>
                <w:szCs w:val="16"/>
              </w:rPr>
            </w:pPr>
            <w:r w:rsidRPr="004C0A2F">
              <w:rPr>
                <w:rFonts w:cs="Arial"/>
                <w:b/>
                <w:sz w:val="16"/>
                <w:szCs w:val="16"/>
              </w:rPr>
              <w:t>201</w:t>
            </w:r>
            <w:r>
              <w:rPr>
                <w:rFonts w:cs="Arial"/>
                <w:b/>
                <w:sz w:val="16"/>
                <w:szCs w:val="16"/>
              </w:rPr>
              <w:t>8</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7EC2ECBA" w14:textId="77777777" w:rsidR="00644822" w:rsidRPr="00C00B62" w:rsidRDefault="00644822" w:rsidP="0036756E">
            <w:pPr>
              <w:spacing w:before="20" w:after="20"/>
              <w:jc w:val="center"/>
              <w:rPr>
                <w:rFonts w:cs="Arial"/>
                <w:sz w:val="16"/>
                <w:szCs w:val="16"/>
              </w:rPr>
            </w:pPr>
            <w:r>
              <w:rPr>
                <w:rFonts w:cs="Arial"/>
                <w:sz w:val="16"/>
                <w:szCs w:val="16"/>
              </w:rPr>
              <w:t>3</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17008991" w14:textId="77777777" w:rsidR="00644822" w:rsidRPr="00C00B62" w:rsidRDefault="00644822" w:rsidP="0036756E">
            <w:pPr>
              <w:spacing w:before="20" w:after="20"/>
              <w:jc w:val="center"/>
              <w:rPr>
                <w:rFonts w:cs="Arial"/>
                <w:sz w:val="16"/>
                <w:szCs w:val="16"/>
              </w:rPr>
            </w:pPr>
            <w:r>
              <w:rPr>
                <w:rFonts w:cs="Arial"/>
                <w:sz w:val="16"/>
                <w:szCs w:val="16"/>
              </w:rPr>
              <w:t>63 795,-</w:t>
            </w:r>
          </w:p>
        </w:tc>
      </w:tr>
      <w:tr w:rsidR="00644822" w:rsidRPr="00C00B62" w14:paraId="08D4110C" w14:textId="77777777" w:rsidTr="0064482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423385E7" w14:textId="77777777" w:rsidR="00644822" w:rsidRPr="004C0A2F" w:rsidRDefault="00644822" w:rsidP="0036756E">
            <w:pPr>
              <w:spacing w:before="20" w:after="20"/>
              <w:jc w:val="center"/>
              <w:rPr>
                <w:rFonts w:cs="Arial"/>
                <w:b/>
                <w:sz w:val="16"/>
                <w:szCs w:val="16"/>
              </w:rPr>
            </w:pPr>
            <w:r w:rsidRPr="004C0A2F">
              <w:rPr>
                <w:rFonts w:cs="Arial"/>
                <w:b/>
                <w:sz w:val="16"/>
                <w:szCs w:val="16"/>
              </w:rPr>
              <w:t>201</w:t>
            </w:r>
            <w:r>
              <w:rPr>
                <w:rFonts w:cs="Arial"/>
                <w:b/>
                <w:sz w:val="16"/>
                <w:szCs w:val="16"/>
              </w:rPr>
              <w:t>9</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4DA4D532" w14:textId="77777777" w:rsidR="00644822" w:rsidRPr="00C00B62" w:rsidRDefault="00644822" w:rsidP="0036756E">
            <w:pPr>
              <w:spacing w:before="20" w:after="20"/>
              <w:jc w:val="center"/>
              <w:rPr>
                <w:rFonts w:cs="Arial"/>
                <w:sz w:val="16"/>
                <w:szCs w:val="16"/>
              </w:rPr>
            </w:pPr>
            <w:r>
              <w:rPr>
                <w:rFonts w:cs="Arial"/>
                <w:sz w:val="16"/>
                <w:szCs w:val="16"/>
              </w:rPr>
              <w:t>2</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4793B6AE" w14:textId="77777777" w:rsidR="00644822" w:rsidRPr="00C00B62" w:rsidRDefault="00644822" w:rsidP="0036756E">
            <w:pPr>
              <w:spacing w:before="20" w:after="20"/>
              <w:jc w:val="center"/>
              <w:rPr>
                <w:rFonts w:cs="Arial"/>
                <w:sz w:val="16"/>
                <w:szCs w:val="16"/>
              </w:rPr>
            </w:pPr>
            <w:r>
              <w:rPr>
                <w:rFonts w:cs="Arial"/>
                <w:sz w:val="16"/>
                <w:szCs w:val="16"/>
              </w:rPr>
              <w:t>58 366,-</w:t>
            </w:r>
          </w:p>
        </w:tc>
      </w:tr>
      <w:tr w:rsidR="00644822" w:rsidRPr="00C00B62" w14:paraId="5846DCD4" w14:textId="77777777" w:rsidTr="0064482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4A9EB90C" w14:textId="77777777" w:rsidR="00644822" w:rsidRPr="004C0A2F" w:rsidRDefault="00644822" w:rsidP="0036756E">
            <w:pPr>
              <w:spacing w:before="20" w:after="20"/>
              <w:jc w:val="center"/>
              <w:rPr>
                <w:rFonts w:cs="Arial"/>
                <w:b/>
                <w:sz w:val="16"/>
                <w:szCs w:val="16"/>
              </w:rPr>
            </w:pPr>
            <w:r w:rsidRPr="004C0A2F">
              <w:rPr>
                <w:rFonts w:cs="Arial"/>
                <w:b/>
                <w:sz w:val="16"/>
                <w:szCs w:val="16"/>
              </w:rPr>
              <w:t>20</w:t>
            </w:r>
            <w:r>
              <w:rPr>
                <w:rFonts w:cs="Arial"/>
                <w:b/>
                <w:sz w:val="16"/>
                <w:szCs w:val="16"/>
              </w:rPr>
              <w:t>20</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462DEA55" w14:textId="77777777" w:rsidR="00644822" w:rsidRPr="00D501BF" w:rsidRDefault="00644822" w:rsidP="0036756E">
            <w:pPr>
              <w:spacing w:before="20" w:after="20"/>
              <w:jc w:val="center"/>
              <w:rPr>
                <w:rFonts w:cs="Arial"/>
                <w:sz w:val="16"/>
                <w:szCs w:val="16"/>
              </w:rPr>
            </w:pPr>
            <w:r>
              <w:rPr>
                <w:rFonts w:cs="Arial"/>
                <w:sz w:val="16"/>
                <w:szCs w:val="16"/>
              </w:rPr>
              <w:t>1</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6A83AB13" w14:textId="77777777" w:rsidR="00644822" w:rsidRPr="00C00B62" w:rsidRDefault="00644822" w:rsidP="0036756E">
            <w:pPr>
              <w:spacing w:before="20" w:after="20"/>
              <w:jc w:val="center"/>
              <w:rPr>
                <w:rFonts w:cs="Arial"/>
                <w:sz w:val="16"/>
                <w:szCs w:val="16"/>
              </w:rPr>
            </w:pPr>
            <w:r>
              <w:rPr>
                <w:rFonts w:cs="Arial"/>
                <w:sz w:val="16"/>
                <w:szCs w:val="16"/>
              </w:rPr>
              <w:t>5 420,-</w:t>
            </w:r>
          </w:p>
        </w:tc>
      </w:tr>
      <w:tr w:rsidR="00644822" w:rsidRPr="00C00B62" w14:paraId="6C457F6D" w14:textId="77777777" w:rsidTr="0064482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3192A48E" w14:textId="77777777" w:rsidR="00644822" w:rsidRDefault="00644822" w:rsidP="0036756E">
            <w:pPr>
              <w:spacing w:before="20" w:after="20"/>
              <w:jc w:val="center"/>
              <w:rPr>
                <w:rFonts w:cs="Arial"/>
                <w:b/>
                <w:sz w:val="16"/>
                <w:szCs w:val="16"/>
              </w:rPr>
            </w:pPr>
            <w:r>
              <w:rPr>
                <w:rFonts w:cs="Arial"/>
                <w:b/>
                <w:sz w:val="16"/>
                <w:szCs w:val="16"/>
              </w:rPr>
              <w:t>2021</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61BFB8DF" w14:textId="2FE859B8" w:rsidR="00644822" w:rsidRDefault="008649AA" w:rsidP="0036756E">
            <w:pPr>
              <w:spacing w:before="20" w:after="20"/>
              <w:jc w:val="center"/>
              <w:rPr>
                <w:rFonts w:cs="Arial"/>
                <w:sz w:val="16"/>
                <w:szCs w:val="16"/>
              </w:rPr>
            </w:pPr>
            <w:r>
              <w:rPr>
                <w:rFonts w:cs="Arial"/>
                <w:sz w:val="16"/>
                <w:szCs w:val="16"/>
              </w:rPr>
              <w:t>4 + 1 neuzavřená</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13242253" w14:textId="77777777" w:rsidR="00644822" w:rsidRDefault="00644822" w:rsidP="0036756E">
            <w:pPr>
              <w:spacing w:before="20" w:after="20"/>
              <w:jc w:val="center"/>
              <w:rPr>
                <w:rFonts w:cs="Arial"/>
                <w:sz w:val="16"/>
                <w:szCs w:val="16"/>
              </w:rPr>
            </w:pPr>
            <w:r>
              <w:rPr>
                <w:rFonts w:cs="Arial"/>
                <w:sz w:val="16"/>
                <w:szCs w:val="16"/>
              </w:rPr>
              <w:t>181 487,- + rezerva 50 000,-</w:t>
            </w:r>
          </w:p>
        </w:tc>
      </w:tr>
      <w:tr w:rsidR="00644822" w:rsidRPr="00C00B62" w14:paraId="12DCAAC8" w14:textId="77777777" w:rsidTr="00644822">
        <w:trPr>
          <w:trHeight w:val="284"/>
        </w:trPr>
        <w:tc>
          <w:tcPr>
            <w:tcW w:w="2059" w:type="dxa"/>
            <w:tcBorders>
              <w:top w:val="single" w:sz="4" w:space="0" w:color="auto"/>
              <w:left w:val="single" w:sz="12" w:space="0" w:color="auto"/>
              <w:bottom w:val="single" w:sz="12" w:space="0" w:color="auto"/>
              <w:right w:val="single" w:sz="4" w:space="0" w:color="auto"/>
            </w:tcBorders>
            <w:vAlign w:val="center"/>
          </w:tcPr>
          <w:p w14:paraId="4136580E" w14:textId="77777777" w:rsidR="00644822" w:rsidRDefault="00644822" w:rsidP="0036756E">
            <w:pPr>
              <w:spacing w:before="20" w:after="20"/>
              <w:jc w:val="center"/>
              <w:rPr>
                <w:rFonts w:cs="Arial"/>
                <w:b/>
                <w:sz w:val="16"/>
                <w:szCs w:val="16"/>
              </w:rPr>
            </w:pPr>
            <w:r>
              <w:rPr>
                <w:rFonts w:cs="Arial"/>
                <w:b/>
                <w:sz w:val="16"/>
                <w:szCs w:val="16"/>
              </w:rPr>
              <w:t>1-5/2022</w:t>
            </w:r>
          </w:p>
        </w:tc>
        <w:tc>
          <w:tcPr>
            <w:tcW w:w="3544" w:type="dxa"/>
            <w:tcBorders>
              <w:top w:val="single" w:sz="4" w:space="0" w:color="auto"/>
              <w:left w:val="single" w:sz="12" w:space="0" w:color="auto"/>
              <w:bottom w:val="single" w:sz="12" w:space="0" w:color="auto"/>
              <w:right w:val="single" w:sz="4" w:space="0" w:color="auto"/>
            </w:tcBorders>
            <w:shd w:val="clear" w:color="auto" w:fill="auto"/>
            <w:vAlign w:val="center"/>
          </w:tcPr>
          <w:p w14:paraId="5CDCFACF" w14:textId="147DAB48" w:rsidR="00644822" w:rsidRDefault="00644822" w:rsidP="0036756E">
            <w:pPr>
              <w:spacing w:before="20" w:after="20"/>
              <w:jc w:val="center"/>
              <w:rPr>
                <w:rFonts w:cs="Arial"/>
                <w:sz w:val="16"/>
                <w:szCs w:val="16"/>
              </w:rPr>
            </w:pPr>
            <w:r>
              <w:rPr>
                <w:rFonts w:cs="Arial"/>
                <w:sz w:val="16"/>
                <w:szCs w:val="16"/>
              </w:rPr>
              <w:t>1</w:t>
            </w:r>
            <w:r w:rsidR="008649AA">
              <w:rPr>
                <w:rFonts w:cs="Arial"/>
                <w:sz w:val="16"/>
                <w:szCs w:val="16"/>
              </w:rPr>
              <w:t xml:space="preserve"> neuzavřená</w:t>
            </w:r>
          </w:p>
        </w:tc>
        <w:tc>
          <w:tcPr>
            <w:tcW w:w="3028" w:type="dxa"/>
            <w:tcBorders>
              <w:top w:val="single" w:sz="4" w:space="0" w:color="auto"/>
              <w:left w:val="single" w:sz="4" w:space="0" w:color="auto"/>
              <w:bottom w:val="single" w:sz="12" w:space="0" w:color="auto"/>
              <w:right w:val="single" w:sz="12" w:space="0" w:color="000000"/>
            </w:tcBorders>
            <w:shd w:val="clear" w:color="auto" w:fill="auto"/>
            <w:vAlign w:val="center"/>
          </w:tcPr>
          <w:p w14:paraId="248EBC5B" w14:textId="77777777" w:rsidR="00644822" w:rsidRDefault="00644822" w:rsidP="0036756E">
            <w:pPr>
              <w:spacing w:before="20" w:after="20"/>
              <w:jc w:val="center"/>
              <w:rPr>
                <w:rFonts w:cs="Arial"/>
                <w:sz w:val="16"/>
                <w:szCs w:val="16"/>
              </w:rPr>
            </w:pPr>
            <w:r>
              <w:rPr>
                <w:rFonts w:cs="Arial"/>
                <w:sz w:val="16"/>
                <w:szCs w:val="16"/>
              </w:rPr>
              <w:t>rezerva 50 000,-</w:t>
            </w:r>
          </w:p>
        </w:tc>
      </w:tr>
      <w:tr w:rsidR="00644822" w:rsidRPr="00C00B62" w14:paraId="1296AA23" w14:textId="77777777" w:rsidTr="00644822">
        <w:trPr>
          <w:trHeight w:val="284"/>
        </w:trPr>
        <w:tc>
          <w:tcPr>
            <w:tcW w:w="2059" w:type="dxa"/>
            <w:tcBorders>
              <w:top w:val="single" w:sz="12" w:space="0" w:color="000000"/>
              <w:left w:val="single" w:sz="12" w:space="0" w:color="auto"/>
              <w:bottom w:val="single" w:sz="12" w:space="0" w:color="auto"/>
              <w:right w:val="single" w:sz="4" w:space="0" w:color="auto"/>
            </w:tcBorders>
            <w:vAlign w:val="center"/>
          </w:tcPr>
          <w:p w14:paraId="36906537" w14:textId="77777777" w:rsidR="00644822" w:rsidRPr="004C0A2F" w:rsidRDefault="00644822" w:rsidP="0036756E">
            <w:pPr>
              <w:spacing w:before="20" w:after="20"/>
              <w:jc w:val="center"/>
              <w:rPr>
                <w:rFonts w:cs="Arial"/>
                <w:b/>
                <w:sz w:val="16"/>
                <w:szCs w:val="16"/>
              </w:rPr>
            </w:pPr>
            <w:r>
              <w:rPr>
                <w:rFonts w:cs="Arial"/>
                <w:b/>
                <w:sz w:val="16"/>
                <w:szCs w:val="16"/>
              </w:rPr>
              <w:t>Celkem</w:t>
            </w:r>
          </w:p>
        </w:tc>
        <w:tc>
          <w:tcPr>
            <w:tcW w:w="3544" w:type="dxa"/>
            <w:tcBorders>
              <w:top w:val="single" w:sz="12" w:space="0" w:color="000000"/>
              <w:left w:val="single" w:sz="12" w:space="0" w:color="auto"/>
              <w:bottom w:val="single" w:sz="12" w:space="0" w:color="auto"/>
              <w:right w:val="single" w:sz="4" w:space="0" w:color="auto"/>
            </w:tcBorders>
            <w:shd w:val="clear" w:color="auto" w:fill="auto"/>
            <w:vAlign w:val="center"/>
          </w:tcPr>
          <w:p w14:paraId="5C87CF69" w14:textId="748FE44E" w:rsidR="00644822" w:rsidRDefault="00644822" w:rsidP="0036756E">
            <w:pPr>
              <w:spacing w:before="20" w:after="20"/>
              <w:jc w:val="center"/>
              <w:rPr>
                <w:rFonts w:cs="Arial"/>
                <w:sz w:val="16"/>
                <w:szCs w:val="16"/>
              </w:rPr>
            </w:pPr>
            <w:r>
              <w:rPr>
                <w:rFonts w:cs="Arial"/>
                <w:sz w:val="16"/>
                <w:szCs w:val="16"/>
              </w:rPr>
              <w:t>1</w:t>
            </w:r>
            <w:r w:rsidR="00DB67CC">
              <w:rPr>
                <w:rFonts w:cs="Arial"/>
                <w:sz w:val="16"/>
                <w:szCs w:val="16"/>
              </w:rPr>
              <w:t>2</w:t>
            </w:r>
            <w:r w:rsidR="008649AA">
              <w:rPr>
                <w:rFonts w:cs="Arial"/>
                <w:sz w:val="16"/>
                <w:szCs w:val="16"/>
              </w:rPr>
              <w:t xml:space="preserve"> + 2 neuzavřené</w:t>
            </w:r>
          </w:p>
        </w:tc>
        <w:tc>
          <w:tcPr>
            <w:tcW w:w="3028" w:type="dxa"/>
            <w:tcBorders>
              <w:top w:val="single" w:sz="12" w:space="0" w:color="000000"/>
              <w:left w:val="single" w:sz="4" w:space="0" w:color="auto"/>
              <w:bottom w:val="single" w:sz="12" w:space="0" w:color="auto"/>
              <w:right w:val="single" w:sz="12" w:space="0" w:color="000000"/>
            </w:tcBorders>
            <w:shd w:val="clear" w:color="auto" w:fill="auto"/>
            <w:vAlign w:val="center"/>
          </w:tcPr>
          <w:p w14:paraId="612CE694" w14:textId="77777777" w:rsidR="00644822" w:rsidRDefault="00644822" w:rsidP="0036756E">
            <w:pPr>
              <w:spacing w:before="20" w:after="20"/>
              <w:jc w:val="center"/>
              <w:rPr>
                <w:rFonts w:cs="Arial"/>
                <w:sz w:val="16"/>
                <w:szCs w:val="16"/>
              </w:rPr>
            </w:pPr>
            <w:r>
              <w:rPr>
                <w:rFonts w:cs="Arial"/>
                <w:sz w:val="16"/>
                <w:szCs w:val="16"/>
              </w:rPr>
              <w:t>335 196,- + rezerva 100 000,-</w:t>
            </w:r>
          </w:p>
        </w:tc>
      </w:tr>
    </w:tbl>
    <w:p w14:paraId="49A64CF7" w14:textId="77777777" w:rsidR="00644822" w:rsidRPr="00A302E8" w:rsidRDefault="00644822" w:rsidP="00E62D08">
      <w:pPr>
        <w:rPr>
          <w:sz w:val="16"/>
          <w:szCs w:val="16"/>
        </w:rPr>
      </w:pPr>
    </w:p>
    <w:sectPr w:rsidR="00644822" w:rsidRPr="00A302E8" w:rsidSect="00B60B0A">
      <w:footerReference w:type="default" r:id="rId13"/>
      <w:pgSz w:w="11906" w:h="16838"/>
      <w:pgMar w:top="1417" w:right="1417" w:bottom="1417" w:left="1417" w:header="708" w:footer="708" w:gutter="0"/>
      <w:pgNumType w:start="16"/>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bynek Kros" w:date="2022-07-03T23:40:00Z" w:initials="ZK">
    <w:p w14:paraId="5EB9A18B" w14:textId="2491F4E0" w:rsidR="003638CD" w:rsidRDefault="003638CD">
      <w:pPr>
        <w:pStyle w:val="Textkomente"/>
      </w:pPr>
      <w:r>
        <w:rPr>
          <w:rStyle w:val="Odkaznakoment"/>
        </w:rPr>
        <w:annotationRef/>
      </w:r>
      <w:r>
        <w:t>Upraveno na základě dotazu KOOP k výběrovému řízení 2017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B9A1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CA750" w16cex:dateUtc="2022-07-03T2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B9A18B" w16cid:durableId="266CA7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121E9" w14:textId="77777777" w:rsidR="008001C7" w:rsidRDefault="008001C7" w:rsidP="00560FB3">
      <w:pPr>
        <w:spacing w:after="0" w:line="240" w:lineRule="auto"/>
      </w:pPr>
      <w:r>
        <w:separator/>
      </w:r>
    </w:p>
  </w:endnote>
  <w:endnote w:type="continuationSeparator" w:id="0">
    <w:p w14:paraId="7D603844" w14:textId="77777777" w:rsidR="008001C7" w:rsidRDefault="008001C7" w:rsidP="0056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0495172"/>
      <w:docPartObj>
        <w:docPartGallery w:val="Page Numbers (Bottom of Page)"/>
        <w:docPartUnique/>
      </w:docPartObj>
    </w:sdtPr>
    <w:sdtContent>
      <w:p w14:paraId="4055D44D" w14:textId="77777777" w:rsidR="00560FB3" w:rsidRDefault="008550BE">
        <w:pPr>
          <w:pStyle w:val="Zpat"/>
          <w:jc w:val="right"/>
        </w:pPr>
        <w:r w:rsidRPr="00560FB3">
          <w:rPr>
            <w:sz w:val="18"/>
            <w:szCs w:val="18"/>
          </w:rPr>
          <w:fldChar w:fldCharType="begin"/>
        </w:r>
        <w:r w:rsidR="00560FB3" w:rsidRPr="00560FB3">
          <w:rPr>
            <w:sz w:val="18"/>
            <w:szCs w:val="18"/>
          </w:rPr>
          <w:instrText xml:space="preserve"> PAGE   \* MERGEFORMAT </w:instrText>
        </w:r>
        <w:r w:rsidRPr="00560FB3">
          <w:rPr>
            <w:sz w:val="18"/>
            <w:szCs w:val="18"/>
          </w:rPr>
          <w:fldChar w:fldCharType="separate"/>
        </w:r>
        <w:r w:rsidR="000F70DA">
          <w:rPr>
            <w:noProof/>
            <w:sz w:val="18"/>
            <w:szCs w:val="18"/>
          </w:rPr>
          <w:t>15</w:t>
        </w:r>
        <w:r w:rsidRPr="00560FB3">
          <w:rPr>
            <w:sz w:val="18"/>
            <w:szCs w:val="18"/>
          </w:rPr>
          <w:fldChar w:fldCharType="end"/>
        </w:r>
      </w:p>
    </w:sdtContent>
  </w:sdt>
  <w:p w14:paraId="37BE5621" w14:textId="77777777" w:rsidR="00560FB3" w:rsidRDefault="00560F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30CE0" w14:textId="77777777" w:rsidR="008001C7" w:rsidRDefault="008001C7" w:rsidP="00560FB3">
      <w:pPr>
        <w:spacing w:after="0" w:line="240" w:lineRule="auto"/>
      </w:pPr>
      <w:r>
        <w:separator/>
      </w:r>
    </w:p>
  </w:footnote>
  <w:footnote w:type="continuationSeparator" w:id="0">
    <w:p w14:paraId="1FFAFEA6" w14:textId="77777777" w:rsidR="008001C7" w:rsidRDefault="008001C7" w:rsidP="00560F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50026"/>
    <w:multiLevelType w:val="hybridMultilevel"/>
    <w:tmpl w:val="7A8E389E"/>
    <w:lvl w:ilvl="0" w:tplc="344804A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1ADA5E4D"/>
    <w:multiLevelType w:val="hybridMultilevel"/>
    <w:tmpl w:val="A07680A6"/>
    <w:lvl w:ilvl="0" w:tplc="04050001">
      <w:start w:val="1"/>
      <w:numFmt w:val="bullet"/>
      <w:lvlText w:val=""/>
      <w:lvlJc w:val="left"/>
      <w:pPr>
        <w:ind w:left="720" w:hanging="360"/>
      </w:pPr>
      <w:rPr>
        <w:rFonts w:ascii="Symbol" w:hAnsi="Symbol" w:hint="default"/>
      </w:rPr>
    </w:lvl>
    <w:lvl w:ilvl="1" w:tplc="6FFC7D5A">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983C57"/>
    <w:multiLevelType w:val="hybridMultilevel"/>
    <w:tmpl w:val="B76C1E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3346BD"/>
    <w:multiLevelType w:val="hybridMultilevel"/>
    <w:tmpl w:val="12605EC6"/>
    <w:lvl w:ilvl="0" w:tplc="E64C946A">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15:restartNumberingAfterBreak="0">
    <w:nsid w:val="35E83501"/>
    <w:multiLevelType w:val="hybridMultilevel"/>
    <w:tmpl w:val="EF8681E4"/>
    <w:lvl w:ilvl="0" w:tplc="04050017">
      <w:start w:val="1"/>
      <w:numFmt w:val="lowerLetter"/>
      <w:lvlText w:val="%1)"/>
      <w:lvlJc w:val="left"/>
      <w:pPr>
        <w:ind w:left="720" w:hanging="360"/>
      </w:pPr>
      <w:rPr>
        <w:rFonts w:hint="default"/>
      </w:rPr>
    </w:lvl>
    <w:lvl w:ilvl="1" w:tplc="693EC81E">
      <w:numFmt w:val="bullet"/>
      <w:lvlText w:val="-"/>
      <w:lvlJc w:val="left"/>
      <w:pPr>
        <w:ind w:left="1440" w:hanging="360"/>
      </w:pPr>
      <w:rPr>
        <w:rFonts w:ascii="Calibri" w:eastAsiaTheme="minorHAnsi" w:hAnsi="Calibri"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8839DE"/>
    <w:multiLevelType w:val="hybridMultilevel"/>
    <w:tmpl w:val="6696E6C2"/>
    <w:lvl w:ilvl="0" w:tplc="57CA7C8C">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47140E13"/>
    <w:multiLevelType w:val="hybridMultilevel"/>
    <w:tmpl w:val="0344A384"/>
    <w:lvl w:ilvl="0" w:tplc="EE9A1AFE">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16cid:durableId="1056587088">
    <w:abstractNumId w:val="1"/>
  </w:num>
  <w:num w:numId="2" w16cid:durableId="1799645575">
    <w:abstractNumId w:val="2"/>
  </w:num>
  <w:num w:numId="3" w16cid:durableId="602491691">
    <w:abstractNumId w:val="4"/>
  </w:num>
  <w:num w:numId="4" w16cid:durableId="884298790">
    <w:abstractNumId w:val="6"/>
  </w:num>
  <w:num w:numId="5" w16cid:durableId="64381300">
    <w:abstractNumId w:val="5"/>
  </w:num>
  <w:num w:numId="6" w16cid:durableId="1980770245">
    <w:abstractNumId w:val="3"/>
  </w:num>
  <w:num w:numId="7" w16cid:durableId="13784530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bynek Kros">
    <w15:presenceInfo w15:providerId="Windows Live" w15:userId="b28a7a92db699e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2D08"/>
    <w:rsid w:val="00001765"/>
    <w:rsid w:val="00012A45"/>
    <w:rsid w:val="0002747E"/>
    <w:rsid w:val="0003657C"/>
    <w:rsid w:val="000411E6"/>
    <w:rsid w:val="000839F3"/>
    <w:rsid w:val="000E01D5"/>
    <w:rsid w:val="000E5282"/>
    <w:rsid w:val="000F70DA"/>
    <w:rsid w:val="0012026C"/>
    <w:rsid w:val="00153CF9"/>
    <w:rsid w:val="00187BB5"/>
    <w:rsid w:val="00191139"/>
    <w:rsid w:val="00197CD2"/>
    <w:rsid w:val="001B014B"/>
    <w:rsid w:val="001D0376"/>
    <w:rsid w:val="001E2AF8"/>
    <w:rsid w:val="00200000"/>
    <w:rsid w:val="002019C4"/>
    <w:rsid w:val="00245198"/>
    <w:rsid w:val="0026072A"/>
    <w:rsid w:val="0026595F"/>
    <w:rsid w:val="00291B3E"/>
    <w:rsid w:val="002E490A"/>
    <w:rsid w:val="00326AE9"/>
    <w:rsid w:val="00334D04"/>
    <w:rsid w:val="00352188"/>
    <w:rsid w:val="00353409"/>
    <w:rsid w:val="003638CD"/>
    <w:rsid w:val="003659D4"/>
    <w:rsid w:val="00367DF4"/>
    <w:rsid w:val="003B4E4C"/>
    <w:rsid w:val="003D677D"/>
    <w:rsid w:val="004010A6"/>
    <w:rsid w:val="0041162A"/>
    <w:rsid w:val="004251E2"/>
    <w:rsid w:val="0044412D"/>
    <w:rsid w:val="00451350"/>
    <w:rsid w:val="004A20A3"/>
    <w:rsid w:val="004B29CD"/>
    <w:rsid w:val="004B3AC2"/>
    <w:rsid w:val="004C03DB"/>
    <w:rsid w:val="004C20D9"/>
    <w:rsid w:val="004C5FCE"/>
    <w:rsid w:val="005063FB"/>
    <w:rsid w:val="00512D34"/>
    <w:rsid w:val="0054622C"/>
    <w:rsid w:val="00560FB3"/>
    <w:rsid w:val="0058488E"/>
    <w:rsid w:val="005A4BE4"/>
    <w:rsid w:val="005B55C7"/>
    <w:rsid w:val="005B6AD7"/>
    <w:rsid w:val="005D0D82"/>
    <w:rsid w:val="005D6238"/>
    <w:rsid w:val="00607164"/>
    <w:rsid w:val="006406E8"/>
    <w:rsid w:val="0064276E"/>
    <w:rsid w:val="0064329D"/>
    <w:rsid w:val="00644822"/>
    <w:rsid w:val="00647FEC"/>
    <w:rsid w:val="006542EC"/>
    <w:rsid w:val="006C1A8E"/>
    <w:rsid w:val="006D6542"/>
    <w:rsid w:val="006D74BA"/>
    <w:rsid w:val="006F2C85"/>
    <w:rsid w:val="00733F1C"/>
    <w:rsid w:val="00734E6A"/>
    <w:rsid w:val="00742DBE"/>
    <w:rsid w:val="00784257"/>
    <w:rsid w:val="007A2243"/>
    <w:rsid w:val="007F1EDA"/>
    <w:rsid w:val="008001C7"/>
    <w:rsid w:val="0080608F"/>
    <w:rsid w:val="0081020D"/>
    <w:rsid w:val="00843C59"/>
    <w:rsid w:val="0085370A"/>
    <w:rsid w:val="008550BE"/>
    <w:rsid w:val="008649AA"/>
    <w:rsid w:val="00880283"/>
    <w:rsid w:val="00894006"/>
    <w:rsid w:val="00897279"/>
    <w:rsid w:val="008A39CA"/>
    <w:rsid w:val="008A56F3"/>
    <w:rsid w:val="008B3AB7"/>
    <w:rsid w:val="008B42E1"/>
    <w:rsid w:val="008E02CF"/>
    <w:rsid w:val="008E2739"/>
    <w:rsid w:val="008E4C9C"/>
    <w:rsid w:val="00912CA1"/>
    <w:rsid w:val="00932EFB"/>
    <w:rsid w:val="00935CBD"/>
    <w:rsid w:val="00941935"/>
    <w:rsid w:val="00970573"/>
    <w:rsid w:val="00971CAC"/>
    <w:rsid w:val="00972901"/>
    <w:rsid w:val="00973264"/>
    <w:rsid w:val="00976108"/>
    <w:rsid w:val="009843D5"/>
    <w:rsid w:val="009B7A80"/>
    <w:rsid w:val="009D12C0"/>
    <w:rsid w:val="009F0CD0"/>
    <w:rsid w:val="00A03ADA"/>
    <w:rsid w:val="00A100E3"/>
    <w:rsid w:val="00A1356D"/>
    <w:rsid w:val="00A302E8"/>
    <w:rsid w:val="00A362D7"/>
    <w:rsid w:val="00A74965"/>
    <w:rsid w:val="00A83D16"/>
    <w:rsid w:val="00A97AA0"/>
    <w:rsid w:val="00AA5BE2"/>
    <w:rsid w:val="00AD2068"/>
    <w:rsid w:val="00AD79C0"/>
    <w:rsid w:val="00AE176B"/>
    <w:rsid w:val="00AE2D0C"/>
    <w:rsid w:val="00AF06B2"/>
    <w:rsid w:val="00B03D2C"/>
    <w:rsid w:val="00B133F6"/>
    <w:rsid w:val="00B15ECB"/>
    <w:rsid w:val="00B4386C"/>
    <w:rsid w:val="00B54740"/>
    <w:rsid w:val="00B60B0A"/>
    <w:rsid w:val="00B71469"/>
    <w:rsid w:val="00BA7A7E"/>
    <w:rsid w:val="00BB5535"/>
    <w:rsid w:val="00BE6EB8"/>
    <w:rsid w:val="00C71845"/>
    <w:rsid w:val="00CA3FBD"/>
    <w:rsid w:val="00CB32E0"/>
    <w:rsid w:val="00CB5000"/>
    <w:rsid w:val="00CF6B38"/>
    <w:rsid w:val="00D001F0"/>
    <w:rsid w:val="00D077F6"/>
    <w:rsid w:val="00D07EB5"/>
    <w:rsid w:val="00D11703"/>
    <w:rsid w:val="00D25496"/>
    <w:rsid w:val="00D36051"/>
    <w:rsid w:val="00D36154"/>
    <w:rsid w:val="00D40EC5"/>
    <w:rsid w:val="00D664EB"/>
    <w:rsid w:val="00DB67CC"/>
    <w:rsid w:val="00DB6942"/>
    <w:rsid w:val="00DD5E71"/>
    <w:rsid w:val="00DE7F62"/>
    <w:rsid w:val="00DF469F"/>
    <w:rsid w:val="00E031B2"/>
    <w:rsid w:val="00E201D1"/>
    <w:rsid w:val="00E25B18"/>
    <w:rsid w:val="00E3114B"/>
    <w:rsid w:val="00E34406"/>
    <w:rsid w:val="00E368EE"/>
    <w:rsid w:val="00E43232"/>
    <w:rsid w:val="00E47467"/>
    <w:rsid w:val="00E53A93"/>
    <w:rsid w:val="00E62D08"/>
    <w:rsid w:val="00E7638F"/>
    <w:rsid w:val="00EA7B49"/>
    <w:rsid w:val="00EB4B85"/>
    <w:rsid w:val="00EC5FA9"/>
    <w:rsid w:val="00EF5A75"/>
    <w:rsid w:val="00F31BAF"/>
    <w:rsid w:val="00F34EF6"/>
    <w:rsid w:val="00F44712"/>
    <w:rsid w:val="00F83592"/>
    <w:rsid w:val="00FA78DA"/>
    <w:rsid w:val="00FC78DD"/>
    <w:rsid w:val="00FF4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346E"/>
  <w15:docId w15:val="{C7A4AEED-E937-4158-9672-6300BA663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29CD"/>
  </w:style>
  <w:style w:type="paragraph" w:styleId="Nadpis9">
    <w:name w:val="heading 9"/>
    <w:basedOn w:val="Normln"/>
    <w:next w:val="Normln"/>
    <w:link w:val="Nadpis9Char"/>
    <w:qFormat/>
    <w:rsid w:val="00B133F6"/>
    <w:pPr>
      <w:keepNext/>
      <w:tabs>
        <w:tab w:val="left" w:pos="709"/>
        <w:tab w:val="left" w:pos="4820"/>
      </w:tabs>
      <w:spacing w:after="0" w:line="240" w:lineRule="auto"/>
      <w:jc w:val="both"/>
      <w:outlineLvl w:val="8"/>
    </w:pPr>
    <w:rPr>
      <w:rFonts w:ascii="Arial" w:eastAsia="Times New Roman" w:hAnsi="Arial" w:cs="Times New Roman"/>
      <w:b/>
      <w:bCs/>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01765"/>
    <w:pPr>
      <w:ind w:left="720"/>
      <w:contextualSpacing/>
    </w:pPr>
  </w:style>
  <w:style w:type="character" w:customStyle="1" w:styleId="Nadpis9Char">
    <w:name w:val="Nadpis 9 Char"/>
    <w:basedOn w:val="Standardnpsmoodstavce"/>
    <w:link w:val="Nadpis9"/>
    <w:rsid w:val="00B133F6"/>
    <w:rPr>
      <w:rFonts w:ascii="Arial" w:eastAsia="Times New Roman" w:hAnsi="Arial" w:cs="Times New Roman"/>
      <w:b/>
      <w:bCs/>
      <w:sz w:val="18"/>
      <w:szCs w:val="20"/>
      <w:lang w:eastAsia="cs-CZ"/>
    </w:rPr>
  </w:style>
  <w:style w:type="character" w:styleId="Odkaznakoment">
    <w:name w:val="annotation reference"/>
    <w:basedOn w:val="Standardnpsmoodstavce"/>
    <w:uiPriority w:val="99"/>
    <w:semiHidden/>
    <w:unhideWhenUsed/>
    <w:rsid w:val="00D664EB"/>
    <w:rPr>
      <w:sz w:val="16"/>
      <w:szCs w:val="16"/>
    </w:rPr>
  </w:style>
  <w:style w:type="paragraph" w:styleId="Textkomente">
    <w:name w:val="annotation text"/>
    <w:basedOn w:val="Normln"/>
    <w:link w:val="TextkomenteChar"/>
    <w:uiPriority w:val="99"/>
    <w:semiHidden/>
    <w:unhideWhenUsed/>
    <w:rsid w:val="00D664EB"/>
    <w:pPr>
      <w:spacing w:line="240" w:lineRule="auto"/>
    </w:pPr>
    <w:rPr>
      <w:sz w:val="20"/>
      <w:szCs w:val="20"/>
    </w:rPr>
  </w:style>
  <w:style w:type="character" w:customStyle="1" w:styleId="TextkomenteChar">
    <w:name w:val="Text komentáře Char"/>
    <w:basedOn w:val="Standardnpsmoodstavce"/>
    <w:link w:val="Textkomente"/>
    <w:uiPriority w:val="99"/>
    <w:semiHidden/>
    <w:rsid w:val="00D664EB"/>
    <w:rPr>
      <w:sz w:val="20"/>
      <w:szCs w:val="20"/>
    </w:rPr>
  </w:style>
  <w:style w:type="paragraph" w:styleId="Pedmtkomente">
    <w:name w:val="annotation subject"/>
    <w:basedOn w:val="Textkomente"/>
    <w:next w:val="Textkomente"/>
    <w:link w:val="PedmtkomenteChar"/>
    <w:uiPriority w:val="99"/>
    <w:semiHidden/>
    <w:unhideWhenUsed/>
    <w:rsid w:val="00D664EB"/>
    <w:rPr>
      <w:b/>
      <w:bCs/>
    </w:rPr>
  </w:style>
  <w:style w:type="character" w:customStyle="1" w:styleId="PedmtkomenteChar">
    <w:name w:val="Předmět komentáře Char"/>
    <w:basedOn w:val="TextkomenteChar"/>
    <w:link w:val="Pedmtkomente"/>
    <w:uiPriority w:val="99"/>
    <w:semiHidden/>
    <w:rsid w:val="00D664EB"/>
    <w:rPr>
      <w:b/>
      <w:bCs/>
      <w:sz w:val="20"/>
      <w:szCs w:val="20"/>
    </w:rPr>
  </w:style>
  <w:style w:type="paragraph" w:styleId="Textbubliny">
    <w:name w:val="Balloon Text"/>
    <w:basedOn w:val="Normln"/>
    <w:link w:val="TextbublinyChar"/>
    <w:uiPriority w:val="99"/>
    <w:semiHidden/>
    <w:unhideWhenUsed/>
    <w:rsid w:val="00D664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64EB"/>
    <w:rPr>
      <w:rFonts w:ascii="Tahoma" w:hAnsi="Tahoma" w:cs="Tahoma"/>
      <w:sz w:val="16"/>
      <w:szCs w:val="16"/>
    </w:rPr>
  </w:style>
  <w:style w:type="paragraph" w:styleId="Zhlav">
    <w:name w:val="header"/>
    <w:basedOn w:val="Normln"/>
    <w:link w:val="ZhlavChar"/>
    <w:uiPriority w:val="99"/>
    <w:unhideWhenUsed/>
    <w:rsid w:val="00560FB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60FB3"/>
  </w:style>
  <w:style w:type="paragraph" w:styleId="Zpat">
    <w:name w:val="footer"/>
    <w:basedOn w:val="Normln"/>
    <w:link w:val="ZpatChar"/>
    <w:uiPriority w:val="99"/>
    <w:unhideWhenUsed/>
    <w:rsid w:val="00560FB3"/>
    <w:pPr>
      <w:tabs>
        <w:tab w:val="center" w:pos="4536"/>
        <w:tab w:val="right" w:pos="9072"/>
      </w:tabs>
      <w:spacing w:after="0" w:line="240" w:lineRule="auto"/>
    </w:pPr>
  </w:style>
  <w:style w:type="character" w:customStyle="1" w:styleId="ZpatChar">
    <w:name w:val="Zápatí Char"/>
    <w:basedOn w:val="Standardnpsmoodstavce"/>
    <w:link w:val="Zpat"/>
    <w:uiPriority w:val="99"/>
    <w:rsid w:val="00560FB3"/>
  </w:style>
  <w:style w:type="paragraph" w:styleId="Revize">
    <w:name w:val="Revision"/>
    <w:hidden/>
    <w:uiPriority w:val="99"/>
    <w:semiHidden/>
    <w:rsid w:val="00E368EE"/>
    <w:pPr>
      <w:spacing w:after="0" w:line="240" w:lineRule="auto"/>
    </w:pPr>
  </w:style>
  <w:style w:type="character" w:styleId="Hypertextovodkaz">
    <w:name w:val="Hyperlink"/>
    <w:basedOn w:val="Standardnpsmoodstavce"/>
    <w:uiPriority w:val="99"/>
    <w:unhideWhenUsed/>
    <w:rsid w:val="004010A6"/>
    <w:rPr>
      <w:color w:val="0000FF" w:themeColor="hyperlink"/>
      <w:u w:val="single"/>
    </w:rPr>
  </w:style>
  <w:style w:type="character" w:styleId="Nevyeenzmnka">
    <w:name w:val="Unresolved Mention"/>
    <w:basedOn w:val="Standardnpsmoodstavce"/>
    <w:uiPriority w:val="99"/>
    <w:semiHidden/>
    <w:unhideWhenUsed/>
    <w:rsid w:val="004010A6"/>
    <w:rPr>
      <w:color w:val="605E5C"/>
      <w:shd w:val="clear" w:color="auto" w:fill="E1DFDD"/>
    </w:rPr>
  </w:style>
  <w:style w:type="character" w:styleId="Sledovanodkaz">
    <w:name w:val="FollowedHyperlink"/>
    <w:basedOn w:val="Standardnpsmoodstavce"/>
    <w:uiPriority w:val="99"/>
    <w:semiHidden/>
    <w:unhideWhenUsed/>
    <w:rsid w:val="004010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76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justice.cz/ias/ui/vypis-sl-firma?subjektId=23259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D03C2-CE76-4A1E-9F2D-8E9312B0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1392</Words>
  <Characters>8219</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dc:creator>
  <cp:lastModifiedBy>Zbynek Kros</cp:lastModifiedBy>
  <cp:revision>25</cp:revision>
  <dcterms:created xsi:type="dcterms:W3CDTF">2022-06-03T13:08:00Z</dcterms:created>
  <dcterms:modified xsi:type="dcterms:W3CDTF">2022-07-03T21:40:00Z</dcterms:modified>
</cp:coreProperties>
</file>